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147A3D22"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r w:rsidR="004B2400">
        <w:rPr>
          <w:rFonts w:cstheme="minorHAnsi"/>
          <w:color w:val="000000" w:themeColor="text1"/>
          <w:sz w:val="20"/>
          <w:szCs w:val="20"/>
        </w:rPr>
        <w:t xml:space="preserve"> dla </w:t>
      </w:r>
      <w:r w:rsidR="004B2400" w:rsidRPr="004B2400">
        <w:rPr>
          <w:rFonts w:cstheme="minorHAnsi"/>
          <w:color w:val="C00000"/>
          <w:sz w:val="20"/>
          <w:szCs w:val="20"/>
        </w:rPr>
        <w:t>części 2</w:t>
      </w:r>
    </w:p>
    <w:p w14:paraId="2AAE3FB5" w14:textId="49B567F7" w:rsidR="00A473BE" w:rsidRDefault="004B2400" w:rsidP="004B2400">
      <w:pPr>
        <w:pStyle w:val="Akapitzlist"/>
        <w:spacing w:before="120" w:line="276" w:lineRule="auto"/>
        <w:ind w:left="284"/>
        <w:jc w:val="right"/>
        <w:outlineLvl w:val="0"/>
        <w:rPr>
          <w:rFonts w:asciiTheme="minorHAnsi" w:hAnsiTheme="minorHAnsi" w:cstheme="minorHAnsi"/>
          <w:b/>
          <w:sz w:val="20"/>
        </w:rPr>
      </w:pPr>
      <w:r w:rsidRPr="004B2400">
        <w:rPr>
          <w:rFonts w:asciiTheme="minorHAnsi" w:hAnsiTheme="minorHAnsi" w:cstheme="minorHAnsi"/>
          <w:b/>
          <w:sz w:val="20"/>
        </w:rPr>
        <w:t>POST/DYS/OLD/GZ/02491/2025</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5629F75A" w14:textId="77777777" w:rsidR="00ED239F" w:rsidRDefault="00ED239F" w:rsidP="00ED239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23030ADE" w14:textId="259DBFA0" w:rsidR="00ED239F" w:rsidRPr="007457F5" w:rsidRDefault="00ED239F" w:rsidP="00096AC4">
      <w:pPr>
        <w:pStyle w:val="Akapitzlist"/>
        <w:numPr>
          <w:ilvl w:val="1"/>
          <w:numId w:val="2"/>
        </w:numPr>
        <w:spacing w:before="120" w:line="276" w:lineRule="auto"/>
        <w:outlineLvl w:val="0"/>
        <w:rPr>
          <w:rFonts w:asciiTheme="minorHAnsi" w:hAnsiTheme="minorHAnsi" w:cstheme="minorHAnsi"/>
          <w:b/>
          <w:sz w:val="20"/>
          <w:u w:val="single"/>
        </w:rPr>
      </w:pPr>
      <w:r w:rsidRPr="005A7035">
        <w:rPr>
          <w:rFonts w:asciiTheme="minorHAnsi" w:hAnsiTheme="minorHAnsi" w:cstheme="minorHAnsi"/>
          <w:sz w:val="20"/>
        </w:rPr>
        <w:t>Przedmiotem postępowania zakupowego j</w:t>
      </w:r>
      <w:r>
        <w:rPr>
          <w:rFonts w:asciiTheme="minorHAnsi" w:hAnsiTheme="minorHAnsi" w:cstheme="minorHAnsi"/>
          <w:sz w:val="20"/>
        </w:rPr>
        <w:t xml:space="preserve">est </w:t>
      </w:r>
      <w:r w:rsidRPr="008B2790">
        <w:rPr>
          <w:rFonts w:asciiTheme="minorHAnsi" w:hAnsiTheme="minorHAnsi" w:cstheme="minorHAnsi"/>
          <w:sz w:val="20"/>
        </w:rPr>
        <w:t>opracowanie dokumentacji projektowej w branży elektroenergetyczne</w:t>
      </w:r>
      <w:r>
        <w:rPr>
          <w:rFonts w:asciiTheme="minorHAnsi" w:hAnsiTheme="minorHAnsi" w:cstheme="minorHAnsi"/>
          <w:sz w:val="20"/>
        </w:rPr>
        <w:t xml:space="preserve">j na terenie działania OŁD w </w:t>
      </w:r>
      <w:r w:rsidR="00652603" w:rsidRPr="00490A97">
        <w:rPr>
          <w:rFonts w:asciiTheme="minorHAnsi" w:hAnsiTheme="minorHAnsi" w:cstheme="minorHAnsi"/>
          <w:b/>
          <w:sz w:val="20"/>
          <w:u w:val="single"/>
        </w:rPr>
        <w:t xml:space="preserve">RE </w:t>
      </w:r>
      <w:r w:rsidR="00096AC4" w:rsidRPr="00096AC4">
        <w:rPr>
          <w:rFonts w:asciiTheme="minorHAnsi" w:hAnsiTheme="minorHAnsi" w:cstheme="minorHAnsi"/>
          <w:b/>
          <w:sz w:val="20"/>
          <w:u w:val="single"/>
        </w:rPr>
        <w:t>Sieradz</w:t>
      </w:r>
      <w:r w:rsidR="00884205">
        <w:rPr>
          <w:rFonts w:asciiTheme="minorHAnsi" w:hAnsiTheme="minorHAnsi" w:cstheme="minorHAnsi"/>
          <w:b/>
          <w:sz w:val="20"/>
          <w:u w:val="single"/>
        </w:rPr>
        <w:t xml:space="preserve"> </w:t>
      </w:r>
      <w:r w:rsidR="00DB55E3" w:rsidRPr="00ED53BB">
        <w:rPr>
          <w:rFonts w:asciiTheme="minorHAnsi" w:hAnsiTheme="minorHAnsi" w:cstheme="minorHAnsi"/>
          <w:sz w:val="20"/>
        </w:rPr>
        <w:t>dla zadania pn.</w:t>
      </w:r>
      <w:r w:rsidR="00DB55E3" w:rsidRPr="00DB55E3">
        <w:rPr>
          <w:rFonts w:asciiTheme="minorHAnsi" w:hAnsiTheme="minorHAnsi" w:cstheme="minorHAnsi"/>
          <w:b/>
          <w:sz w:val="20"/>
          <w:u w:val="single"/>
        </w:rPr>
        <w:t xml:space="preserve"> „</w:t>
      </w:r>
      <w:r w:rsidR="00096AC4" w:rsidRPr="00096AC4">
        <w:rPr>
          <w:rFonts w:asciiTheme="minorHAnsi" w:hAnsiTheme="minorHAnsi" w:cstheme="minorHAnsi"/>
          <w:b/>
          <w:sz w:val="20"/>
          <w:u w:val="single"/>
        </w:rPr>
        <w:t>3-1231 Buczek – wymiana przewodów linii napowietrznej nN wraz z przyłączami w miejscowości Izabela Buczek gm. Wróblew</w:t>
      </w:r>
      <w:r w:rsidR="00B226C8" w:rsidRPr="007457F5">
        <w:rPr>
          <w:rFonts w:asciiTheme="minorHAnsi" w:hAnsiTheme="minorHAnsi" w:cstheme="minorHAnsi"/>
          <w:b/>
          <w:sz w:val="20"/>
        </w:rPr>
        <w:t>”</w:t>
      </w:r>
      <w:r w:rsidR="00652603" w:rsidRPr="007457F5">
        <w:rPr>
          <w:rFonts w:asciiTheme="minorHAnsi" w:hAnsiTheme="minorHAnsi" w:cstheme="minorHAnsi"/>
          <w:b/>
          <w:sz w:val="20"/>
        </w:rPr>
        <w:t xml:space="preserve"> </w:t>
      </w:r>
      <w:r w:rsidR="00652603" w:rsidRPr="007457F5">
        <w:rPr>
          <w:rFonts w:asciiTheme="minorHAnsi" w:hAnsiTheme="minorHAnsi" w:cstheme="minorHAnsi"/>
          <w:sz w:val="20"/>
        </w:rPr>
        <w:t>–</w:t>
      </w:r>
      <w:r w:rsidR="00652603" w:rsidRPr="007457F5">
        <w:rPr>
          <w:rFonts w:asciiTheme="minorHAnsi" w:hAnsiTheme="minorHAnsi" w:cstheme="minorHAnsi"/>
          <w:b/>
          <w:sz w:val="20"/>
        </w:rPr>
        <w:t xml:space="preserve"> </w:t>
      </w:r>
      <w:r w:rsidR="00652603" w:rsidRPr="007457F5">
        <w:rPr>
          <w:rFonts w:asciiTheme="minorHAnsi" w:hAnsiTheme="minorHAnsi" w:cstheme="minorHAnsi"/>
          <w:sz w:val="20"/>
        </w:rPr>
        <w:t>zgodnie z załącznikiem nr</w:t>
      </w:r>
      <w:r w:rsidR="00652603" w:rsidRPr="007457F5">
        <w:rPr>
          <w:rFonts w:asciiTheme="minorHAnsi" w:hAnsiTheme="minorHAnsi" w:cstheme="minorHAnsi"/>
          <w:b/>
          <w:sz w:val="20"/>
        </w:rPr>
        <w:t xml:space="preserve"> 1.7 do SWZ</w:t>
      </w:r>
      <w:r w:rsidRPr="007457F5">
        <w:rPr>
          <w:rFonts w:asciiTheme="minorHAnsi" w:hAnsiTheme="minorHAnsi" w:cstheme="minorHAnsi"/>
          <w:sz w:val="20"/>
        </w:rPr>
        <w:t>.</w:t>
      </w:r>
    </w:p>
    <w:p w14:paraId="46C4B1F4" w14:textId="77777777" w:rsidR="00ED239F" w:rsidRPr="005A7035" w:rsidRDefault="00ED239F" w:rsidP="00ED239F">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Pr>
          <w:rFonts w:asciiTheme="minorHAnsi" w:hAnsiTheme="minorHAnsi" w:cstheme="minorHAnsi"/>
          <w:sz w:val="20"/>
        </w:rPr>
        <w:br/>
      </w:r>
      <w:r w:rsidRPr="005A7035">
        <w:rPr>
          <w:rFonts w:asciiTheme="minorHAnsi" w:hAnsiTheme="minorHAnsi" w:cstheme="minorHAnsi"/>
          <w:sz w:val="20"/>
        </w:rPr>
        <w:t>w dokumentacji.</w:t>
      </w:r>
    </w:p>
    <w:p w14:paraId="02EBA62D"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552B93B"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7198DEB4" w14:textId="77777777" w:rsidR="00ED239F" w:rsidRDefault="00ED239F" w:rsidP="00ED239F">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Pr="00E34752">
        <w:rPr>
          <w:rFonts w:asciiTheme="minorHAnsi" w:hAnsiTheme="minorHAnsi" w:cstheme="minorHAnsi"/>
          <w:sz w:val="20"/>
        </w:rPr>
        <w:t xml:space="preserve">danymi wyjściowymi do projektowania/warunkami przyłączenia do sieci </w:t>
      </w:r>
      <w:r>
        <w:rPr>
          <w:rFonts w:asciiTheme="minorHAnsi" w:hAnsiTheme="minorHAnsi" w:cstheme="minorHAnsi"/>
          <w:sz w:val="20"/>
        </w:rPr>
        <w:t>oraz z </w:t>
      </w:r>
      <w:r w:rsidRPr="00295838">
        <w:rPr>
          <w:rFonts w:asciiTheme="minorHAnsi" w:hAnsiTheme="minorHAnsi" w:cstheme="minorHAnsi"/>
          <w:sz w:val="20"/>
        </w:rPr>
        <w:t xml:space="preserve">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Pr>
          <w:rFonts w:asciiTheme="minorHAnsi" w:hAnsiTheme="minorHAnsi" w:cstheme="minorHAnsi"/>
          <w:sz w:val="20"/>
        </w:rPr>
        <w:t>dministracja - gminy, starostwa </w:t>
      </w:r>
      <w:r w:rsidRPr="00295838">
        <w:rPr>
          <w:rFonts w:asciiTheme="minorHAnsi" w:hAnsiTheme="minorHAnsi" w:cstheme="minorHAnsi"/>
          <w:sz w:val="20"/>
        </w:rPr>
        <w:t>itp.).</w:t>
      </w:r>
    </w:p>
    <w:p w14:paraId="10A4A12B"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w:t>
      </w:r>
      <w:r w:rsidRPr="00EB721C">
        <w:rPr>
          <w:rFonts w:ascii="Calibri" w:hAnsi="Calibri" w:cs="Calibri"/>
          <w:sz w:val="20"/>
        </w:rPr>
        <w:t xml:space="preserve">stanowiącego </w:t>
      </w:r>
      <w:r w:rsidRPr="00EB721C">
        <w:rPr>
          <w:rFonts w:ascii="Calibri" w:hAnsi="Calibri" w:cs="Calibri"/>
          <w:b/>
          <w:sz w:val="20"/>
        </w:rPr>
        <w:t xml:space="preserve">Załącznik nr </w:t>
      </w:r>
      <w:r>
        <w:rPr>
          <w:rFonts w:ascii="Calibri" w:hAnsi="Calibri" w:cs="Calibri"/>
          <w:b/>
          <w:sz w:val="20"/>
        </w:rPr>
        <w:t>5</w:t>
      </w:r>
      <w:r w:rsidRPr="00EB721C">
        <w:rPr>
          <w:rFonts w:ascii="Calibri" w:hAnsi="Calibri" w:cs="Calibri"/>
          <w:b/>
          <w:sz w:val="20"/>
        </w:rPr>
        <w:t xml:space="preserve"> do SWZ</w:t>
      </w:r>
      <w:r w:rsidRPr="00EB721C">
        <w:rPr>
          <w:rFonts w:ascii="Calibri" w:hAnsi="Calibri" w:cs="Calibri"/>
          <w:sz w:val="20"/>
        </w:rPr>
        <w:t>.</w:t>
      </w:r>
    </w:p>
    <w:p w14:paraId="16C7B92D"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 w ofercie wymaganych przez Zamawiającego warunków.</w:t>
      </w:r>
    </w:p>
    <w:p w14:paraId="0717C2ED" w14:textId="77777777" w:rsidR="00ED239F" w:rsidRPr="00EB721C" w:rsidRDefault="00ED239F" w:rsidP="00ED239F">
      <w:pPr>
        <w:pStyle w:val="Akapitzlist"/>
        <w:spacing w:before="120" w:line="276" w:lineRule="auto"/>
        <w:ind w:left="284"/>
        <w:outlineLvl w:val="0"/>
        <w:rPr>
          <w:rFonts w:ascii="Calibri" w:hAnsi="Calibri" w:cs="Calibri"/>
          <w:sz w:val="20"/>
        </w:rPr>
      </w:pPr>
    </w:p>
    <w:p w14:paraId="359DADD4"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7D226C89"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Pr>
          <w:rFonts w:ascii="Calibri" w:hAnsi="Calibri" w:cs="Calibri"/>
          <w:sz w:val="20"/>
        </w:rPr>
        <w:t>umowa pisemna, której wzór jest </w:t>
      </w:r>
      <w:r w:rsidRPr="00EB721C">
        <w:rPr>
          <w:rFonts w:ascii="Calibri" w:hAnsi="Calibri" w:cs="Calibri"/>
          <w:sz w:val="20"/>
        </w:rPr>
        <w:t>załącznikiem do SWZ.</w:t>
      </w:r>
    </w:p>
    <w:p w14:paraId="2CAAD1C3"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303DE169"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50FD3C21"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Pr>
          <w:rFonts w:ascii="Calibri" w:hAnsi="Calibri" w:cs="Calibri"/>
          <w:sz w:val="20"/>
        </w:rPr>
        <w:t>aścicieli nieruchomości określa </w:t>
      </w:r>
      <w:r w:rsidRPr="00556820">
        <w:rPr>
          <w:rFonts w:ascii="Calibri" w:hAnsi="Calibri" w:cs="Calibri"/>
          <w:sz w:val="20"/>
        </w:rPr>
        <w:t>Załącznik nr 1.1.</w:t>
      </w:r>
    </w:p>
    <w:p w14:paraId="1DF8A6AA"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Pr>
          <w:rFonts w:ascii="Calibri" w:hAnsi="Calibri" w:cs="Calibri"/>
          <w:sz w:val="20"/>
        </w:rPr>
        <w:t xml:space="preserve"> do kosztorysowania, stanowiące </w:t>
      </w:r>
      <w:r w:rsidRPr="00556820">
        <w:rPr>
          <w:rFonts w:ascii="Calibri" w:hAnsi="Calibri" w:cs="Calibri"/>
          <w:sz w:val="20"/>
        </w:rPr>
        <w:t>Załącznik nr 1.2.</w:t>
      </w:r>
    </w:p>
    <w:p w14:paraId="671E9814" w14:textId="77777777" w:rsidR="00ED239F" w:rsidRPr="00EB721C" w:rsidRDefault="00ED239F" w:rsidP="00ED239F">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1BBD2CAE"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Pr>
          <w:rFonts w:ascii="Calibri" w:hAnsi="Calibri" w:cs="Calibri"/>
          <w:sz w:val="20"/>
        </w:rPr>
        <w:t>koncepcja jest podstawą dalszej </w:t>
      </w:r>
      <w:r w:rsidRPr="00EB721C">
        <w:rPr>
          <w:rFonts w:ascii="Calibri" w:hAnsi="Calibri" w:cs="Calibri"/>
          <w:sz w:val="20"/>
        </w:rPr>
        <w:t>realizacji prac projektowych.</w:t>
      </w:r>
    </w:p>
    <w:p w14:paraId="4367DAE3" w14:textId="77777777" w:rsidR="00ED239F" w:rsidRPr="00EB721C"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Pr>
          <w:rFonts w:ascii="Calibri" w:hAnsi="Calibri" w:cs="Calibri"/>
          <w:sz w:val="20"/>
        </w:rPr>
        <w:t xml:space="preserve"> z PGE Dystrybucja S.A. Oddział Łódź</w:t>
      </w:r>
    </w:p>
    <w:p w14:paraId="024521D7" w14:textId="77777777" w:rsidR="00ED239F" w:rsidRPr="00EB721C" w:rsidRDefault="00ED239F" w:rsidP="00ED239F">
      <w:pPr>
        <w:pStyle w:val="Akapitzlist"/>
        <w:spacing w:before="120" w:line="276" w:lineRule="auto"/>
        <w:ind w:left="284"/>
        <w:outlineLvl w:val="0"/>
        <w:rPr>
          <w:rFonts w:ascii="Calibri" w:hAnsi="Calibri" w:cs="Calibri"/>
          <w:b/>
          <w:sz w:val="20"/>
        </w:rPr>
      </w:pPr>
    </w:p>
    <w:p w14:paraId="312FF3BF"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Termin realizacji zamówienia</w:t>
      </w:r>
    </w:p>
    <w:p w14:paraId="17A6BA89" w14:textId="400A4839" w:rsidR="00ED239F" w:rsidRPr="00403502" w:rsidRDefault="00096AC4" w:rsidP="00ED239F">
      <w:pPr>
        <w:pStyle w:val="Akapitzlist"/>
        <w:spacing w:before="120" w:line="276" w:lineRule="auto"/>
        <w:ind w:left="284"/>
        <w:outlineLvl w:val="0"/>
        <w:rPr>
          <w:rFonts w:ascii="Calibri" w:hAnsi="Calibri" w:cs="Calibri"/>
          <w:sz w:val="20"/>
        </w:rPr>
      </w:pPr>
      <w:r>
        <w:rPr>
          <w:rFonts w:ascii="Calibri" w:hAnsi="Calibri" w:cs="Calibri"/>
          <w:b/>
          <w:sz w:val="20"/>
          <w:u w:val="single"/>
        </w:rPr>
        <w:t xml:space="preserve">12 </w:t>
      </w:r>
      <w:r w:rsidRPr="00096AC4">
        <w:rPr>
          <w:rFonts w:ascii="Calibri" w:hAnsi="Calibri" w:cs="Calibri"/>
          <w:b/>
          <w:sz w:val="20"/>
          <w:u w:val="single"/>
        </w:rPr>
        <w:t>miesięcy</w:t>
      </w:r>
      <w:r w:rsidR="001170F6">
        <w:rPr>
          <w:rFonts w:ascii="Calibri" w:hAnsi="Calibri" w:cs="Calibri"/>
          <w:b/>
          <w:sz w:val="20"/>
          <w:u w:val="single"/>
        </w:rPr>
        <w:t xml:space="preserve"> </w:t>
      </w:r>
      <w:r w:rsidR="00403502" w:rsidRPr="00403502">
        <w:rPr>
          <w:rFonts w:ascii="Calibri" w:hAnsi="Calibri" w:cs="Calibri"/>
          <w:sz w:val="20"/>
        </w:rPr>
        <w:t>od dnia podpisania umowy</w:t>
      </w:r>
      <w:r w:rsidR="00ED239F" w:rsidRPr="00403502">
        <w:rPr>
          <w:rFonts w:ascii="Calibri" w:hAnsi="Calibri" w:cs="Calibri"/>
          <w:sz w:val="20"/>
        </w:rPr>
        <w:t>.</w:t>
      </w:r>
    </w:p>
    <w:p w14:paraId="724EE392" w14:textId="77777777" w:rsidR="00ED239F" w:rsidRDefault="00ED239F" w:rsidP="00ED239F">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z</w:t>
      </w:r>
      <w:r>
        <w:rPr>
          <w:rFonts w:asciiTheme="minorHAnsi" w:hAnsiTheme="minorHAnsi" w:cstheme="minorHAnsi"/>
          <w:sz w:val="20"/>
        </w:rPr>
        <w:t xml:space="preserve"> Projektem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577D5505" w14:textId="77777777" w:rsidR="00ED239F" w:rsidRDefault="00ED239F" w:rsidP="00ED239F">
      <w:pPr>
        <w:pStyle w:val="Akapitzlist"/>
        <w:spacing w:before="120" w:line="276" w:lineRule="auto"/>
        <w:ind w:left="284"/>
        <w:outlineLvl w:val="0"/>
        <w:rPr>
          <w:rFonts w:asciiTheme="minorHAnsi" w:hAnsiTheme="minorHAnsi" w:cstheme="minorHAnsi"/>
          <w:sz w:val="20"/>
        </w:rPr>
      </w:pPr>
    </w:p>
    <w:p w14:paraId="7E3379C1" w14:textId="77777777" w:rsidR="00ED239F" w:rsidRPr="004B4556" w:rsidRDefault="00ED239F" w:rsidP="00ED239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7D2D242" w14:textId="77777777" w:rsidR="00ED239F" w:rsidRDefault="00ED239F" w:rsidP="00ED239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Pr="00BC792F">
        <w:rPr>
          <w:rFonts w:asciiTheme="minorHAnsi" w:hAnsiTheme="minorHAnsi" w:cstheme="minorHAnsi"/>
          <w:sz w:val="20"/>
        </w:rPr>
        <w:t>udziela rękojmi i gwarancji z tytułu wad i usterek dokumentacji stanowiącej przedmiot zamówienia na okres prowadzenia robót oraz dodatkowo na okres</w:t>
      </w:r>
      <w:r>
        <w:rPr>
          <w:rFonts w:asciiTheme="minorHAnsi" w:hAnsiTheme="minorHAnsi" w:cstheme="minorHAnsi"/>
          <w:sz w:val="20"/>
        </w:rPr>
        <w:t xml:space="preserve"> jednego roku liczonego od dnia </w:t>
      </w:r>
      <w:r w:rsidRPr="00BC792F">
        <w:rPr>
          <w:rFonts w:asciiTheme="minorHAnsi" w:hAnsiTheme="minorHAnsi" w:cstheme="minorHAnsi"/>
          <w:sz w:val="20"/>
        </w:rPr>
        <w:t>odbioru robót zrealizowanych według jego dokumentacji proje</w:t>
      </w:r>
      <w:r>
        <w:rPr>
          <w:rFonts w:asciiTheme="minorHAnsi" w:hAnsiTheme="minorHAnsi" w:cstheme="minorHAnsi"/>
          <w:sz w:val="20"/>
        </w:rPr>
        <w:t xml:space="preserve">ktowej, </w:t>
      </w:r>
      <w:r>
        <w:rPr>
          <w:rFonts w:asciiTheme="minorHAnsi" w:hAnsiTheme="minorHAnsi" w:cstheme="minorHAnsi"/>
          <w:sz w:val="20"/>
        </w:rPr>
        <w:lastRenderedPageBreak/>
        <w:t>jednak nie krócej niż 2 </w:t>
      </w:r>
      <w:r w:rsidRPr="00BC792F">
        <w:rPr>
          <w:rFonts w:asciiTheme="minorHAnsi" w:hAnsiTheme="minorHAnsi" w:cstheme="minorHAnsi"/>
          <w:sz w:val="20"/>
        </w:rPr>
        <w:t>lata od podpisania protokołu odbioru końc</w:t>
      </w:r>
      <w:r>
        <w:rPr>
          <w:rFonts w:asciiTheme="minorHAnsi" w:hAnsiTheme="minorHAnsi" w:cstheme="minorHAnsi"/>
          <w:sz w:val="20"/>
        </w:rPr>
        <w:t>owego dokumentacji. Bieg okresu </w:t>
      </w:r>
      <w:r w:rsidRPr="00BC792F">
        <w:rPr>
          <w:rFonts w:asciiTheme="minorHAnsi" w:hAnsiTheme="minorHAnsi" w:cstheme="minorHAnsi"/>
          <w:sz w:val="20"/>
        </w:rPr>
        <w:t>rękojmi i gwarancji rozpoczyna się od dnia końcowego odbioru dokumentacji stanowiącej przedmiot umowy.</w:t>
      </w:r>
    </w:p>
    <w:p w14:paraId="0DD8EC3F" w14:textId="77777777" w:rsidR="00ED239F" w:rsidRPr="004B4556" w:rsidRDefault="00ED239F" w:rsidP="00ED239F">
      <w:pPr>
        <w:pStyle w:val="Akapitzlist"/>
        <w:spacing w:before="120" w:line="276" w:lineRule="auto"/>
        <w:ind w:left="426"/>
        <w:outlineLvl w:val="0"/>
        <w:rPr>
          <w:rFonts w:asciiTheme="minorHAnsi" w:hAnsiTheme="minorHAnsi" w:cstheme="minorHAnsi"/>
          <w:sz w:val="20"/>
        </w:rPr>
      </w:pPr>
    </w:p>
    <w:p w14:paraId="55EBDE30" w14:textId="77777777" w:rsidR="00ED239F" w:rsidRPr="004B4556" w:rsidRDefault="00ED239F" w:rsidP="00ED239F">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54B7C535" w14:textId="77777777" w:rsidR="00ED239F" w:rsidRDefault="00ED239F" w:rsidP="00ED239F">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 xml:space="preserve">nie dopuszcza </w:t>
      </w:r>
      <w:r>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29156011" w14:textId="77777777" w:rsidR="00ED239F" w:rsidRDefault="00ED239F" w:rsidP="00ED239F"/>
    <w:p w14:paraId="34132F8A" w14:textId="77777777" w:rsidR="00ED239F" w:rsidRPr="00DA054A" w:rsidRDefault="00ED239F" w:rsidP="00ED239F">
      <w:pPr>
        <w:rPr>
          <w:rFonts w:asciiTheme="minorHAnsi" w:hAnsiTheme="minorHAnsi" w:cstheme="minorHAnsi"/>
          <w:b/>
          <w:sz w:val="20"/>
        </w:rPr>
      </w:pPr>
      <w:r w:rsidRPr="00DA054A">
        <w:rPr>
          <w:rFonts w:asciiTheme="minorHAnsi" w:hAnsiTheme="minorHAnsi" w:cstheme="minorHAnsi"/>
          <w:b/>
          <w:sz w:val="20"/>
        </w:rPr>
        <w:t>Załączniki:</w:t>
      </w:r>
      <w:r>
        <w:rPr>
          <w:rFonts w:asciiTheme="minorHAnsi" w:hAnsiTheme="minorHAnsi" w:cstheme="minorHAnsi"/>
          <w:b/>
          <w:sz w:val="20"/>
        </w:rPr>
        <w:t xml:space="preserve"> </w:t>
      </w:r>
    </w:p>
    <w:p w14:paraId="5F137FEC"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0A1F62D2"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711EBCD8" w14:textId="77777777" w:rsidR="00ED239F" w:rsidRPr="0082551D" w:rsidRDefault="00ED239F" w:rsidP="00ED239F">
      <w:pPr>
        <w:rPr>
          <w:rFonts w:asciiTheme="minorHAnsi" w:hAnsiTheme="minorHAnsi" w:cstheme="minorHAnsi"/>
          <w:sz w:val="20"/>
        </w:rPr>
      </w:pPr>
      <w:r>
        <w:rPr>
          <w:rFonts w:asciiTheme="minorHAnsi" w:hAnsiTheme="minorHAnsi" w:cstheme="minorHAnsi"/>
          <w:sz w:val="20"/>
        </w:rPr>
        <w:t xml:space="preserve">Załącznik nr 1.3 – </w:t>
      </w:r>
      <w:r w:rsidRPr="0082551D">
        <w:rPr>
          <w:rFonts w:asciiTheme="minorHAnsi" w:hAnsiTheme="minorHAnsi" w:cstheme="minorHAnsi"/>
          <w:bCs/>
          <w:iCs/>
          <w:sz w:val="20"/>
        </w:rPr>
        <w:t xml:space="preserve">Wzór umowy o udostępnieniu nieruchomości </w:t>
      </w:r>
      <w:r w:rsidRPr="0082551D">
        <w:rPr>
          <w:rFonts w:asciiTheme="minorHAnsi" w:hAnsiTheme="minorHAnsi" w:cstheme="minorHAnsi"/>
          <w:sz w:val="20"/>
        </w:rPr>
        <w:t>w celu budowy urządzeń energetycznych</w:t>
      </w:r>
    </w:p>
    <w:p w14:paraId="433FB144"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1.4 – Wzór porozumienia o ustanowienie nieodpłatnej służebności przesyłu</w:t>
      </w:r>
    </w:p>
    <w:p w14:paraId="7D804ED9"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1.5  – Wzór porozumienia o ustanowienie odpłatnej służebności przesyłu</w:t>
      </w:r>
    </w:p>
    <w:p w14:paraId="3E5DD02C"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 xml:space="preserve">Załącznik nr 1.6 – Wytyczne dla projektantów – układanie kabli SN metodą płużenia </w:t>
      </w:r>
    </w:p>
    <w:p w14:paraId="3007ECD8" w14:textId="2B97E99A" w:rsidR="00ED239F" w:rsidRDefault="00ED239F" w:rsidP="00ED239F">
      <w:pPr>
        <w:rPr>
          <w:rFonts w:asciiTheme="minorHAnsi" w:hAnsiTheme="minorHAnsi" w:cstheme="minorHAnsi"/>
          <w:sz w:val="20"/>
        </w:rPr>
      </w:pPr>
      <w:r w:rsidRPr="0082551D">
        <w:rPr>
          <w:rFonts w:asciiTheme="minorHAnsi" w:hAnsiTheme="minorHAnsi" w:cstheme="minorHAnsi"/>
          <w:sz w:val="20"/>
        </w:rPr>
        <w:t>Załącznik nr 1.7 – Specyfikacja techniczna</w:t>
      </w:r>
    </w:p>
    <w:p w14:paraId="4DE06128" w14:textId="05D6562B" w:rsidR="006D7DE8" w:rsidRDefault="0068677C" w:rsidP="00ED239F">
      <w:pPr>
        <w:rPr>
          <w:rFonts w:asciiTheme="minorHAnsi" w:hAnsiTheme="minorHAnsi" w:cstheme="minorHAnsi"/>
          <w:sz w:val="20"/>
        </w:rPr>
      </w:pPr>
      <w:r>
        <w:rPr>
          <w:rFonts w:asciiTheme="minorHAnsi" w:hAnsiTheme="minorHAnsi" w:cstheme="minorHAnsi"/>
          <w:sz w:val="20"/>
        </w:rPr>
        <w:t>Załącznik nr 1.8 – Mapka</w:t>
      </w:r>
      <w:r w:rsidR="001A7694" w:rsidRPr="0082551D">
        <w:rPr>
          <w:rFonts w:asciiTheme="minorHAnsi" w:hAnsiTheme="minorHAnsi" w:cstheme="minorHAnsi"/>
          <w:sz w:val="20"/>
        </w:rPr>
        <w:t xml:space="preserve"> podglą</w:t>
      </w:r>
      <w:r>
        <w:rPr>
          <w:rFonts w:asciiTheme="minorHAnsi" w:hAnsiTheme="minorHAnsi" w:cstheme="minorHAnsi"/>
          <w:sz w:val="20"/>
        </w:rPr>
        <w:t>dowa</w:t>
      </w:r>
      <w:r w:rsidRPr="0068677C">
        <w:rPr>
          <w:rFonts w:asciiTheme="minorHAnsi" w:hAnsiTheme="minorHAnsi" w:cstheme="minorHAnsi"/>
          <w:sz w:val="20"/>
        </w:rPr>
        <w:t xml:space="preserve"> </w:t>
      </w:r>
    </w:p>
    <w:p w14:paraId="513363F2" w14:textId="38EFC819"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1.10 – Wytyczne dla dokumentacji w zakresie tytułów prawnych</w:t>
      </w:r>
    </w:p>
    <w:p w14:paraId="3B8E21A4" w14:textId="77777777" w:rsidR="00ED239F" w:rsidRPr="005873E7" w:rsidRDefault="00ED239F" w:rsidP="00ED239F"/>
    <w:p w14:paraId="56AD6B8A" w14:textId="77777777" w:rsidR="00ED239F" w:rsidRPr="005873E7" w:rsidRDefault="00ED239F" w:rsidP="00ED239F"/>
    <w:p w14:paraId="56037A9A" w14:textId="77777777" w:rsidR="00ED239F" w:rsidRDefault="00ED239F" w:rsidP="00ED239F">
      <w:pPr>
        <w:ind w:left="426"/>
      </w:pPr>
      <w:r>
        <w:br w:type="page"/>
      </w:r>
    </w:p>
    <w:p w14:paraId="5E834E3E" w14:textId="77777777" w:rsidR="00ED239F" w:rsidRPr="005873E7" w:rsidRDefault="00ED239F" w:rsidP="00ED239F"/>
    <w:p w14:paraId="6E5D9ABB" w14:textId="77777777" w:rsidR="00ED239F" w:rsidRDefault="00ED239F" w:rsidP="00ED239F">
      <w:pPr>
        <w:rPr>
          <w:rFonts w:asciiTheme="minorHAnsi" w:hAnsiTheme="minorHAnsi" w:cstheme="minorHAnsi"/>
          <w:b/>
          <w:bCs/>
          <w:iCs/>
          <w:sz w:val="20"/>
        </w:rPr>
      </w:pPr>
    </w:p>
    <w:p w14:paraId="1805DB97" w14:textId="77777777"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33C5F9D0" w14:textId="77777777" w:rsidR="00ED239F" w:rsidRPr="005873E7" w:rsidRDefault="00ED239F" w:rsidP="00ED239F">
      <w:pPr>
        <w:jc w:val="right"/>
        <w:rPr>
          <w:rFonts w:asciiTheme="minorHAnsi" w:hAnsiTheme="minorHAnsi" w:cstheme="minorHAnsi"/>
          <w:b/>
          <w:bCs/>
          <w:iCs/>
          <w:sz w:val="20"/>
        </w:rPr>
      </w:pPr>
    </w:p>
    <w:p w14:paraId="4D0D5EC1" w14:textId="77777777" w:rsidR="00ED239F" w:rsidRDefault="00ED239F" w:rsidP="00ED239F">
      <w:pPr>
        <w:jc w:val="center"/>
        <w:rPr>
          <w:rFonts w:asciiTheme="minorHAnsi" w:hAnsiTheme="minorHAnsi" w:cstheme="minorHAnsi"/>
          <w:b/>
          <w:sz w:val="20"/>
          <w:u w:val="single"/>
        </w:rPr>
      </w:pPr>
    </w:p>
    <w:p w14:paraId="14F8E2D0" w14:textId="77777777" w:rsidR="00ED239F" w:rsidRDefault="00ED239F" w:rsidP="00ED239F">
      <w:pPr>
        <w:jc w:val="center"/>
        <w:rPr>
          <w:rFonts w:asciiTheme="minorHAnsi" w:hAnsiTheme="minorHAnsi" w:cstheme="minorHAnsi"/>
          <w:b/>
          <w:sz w:val="20"/>
          <w:u w:val="single"/>
        </w:rPr>
      </w:pPr>
    </w:p>
    <w:p w14:paraId="2B221118"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54F67CCA" w14:textId="77777777" w:rsidR="00ED239F" w:rsidRPr="005873E7" w:rsidRDefault="00ED239F" w:rsidP="00ED239F">
      <w:pPr>
        <w:jc w:val="center"/>
        <w:rPr>
          <w:rFonts w:asciiTheme="minorHAnsi" w:hAnsiTheme="minorHAnsi" w:cstheme="minorHAnsi"/>
          <w:b/>
          <w:sz w:val="20"/>
          <w:u w:val="single"/>
        </w:rPr>
      </w:pPr>
    </w:p>
    <w:p w14:paraId="0F1E3E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165579E3"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6831B34F"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5B8C03B"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2BB36BCE"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1BDA907F" wp14:editId="2AE61A6A">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C33A1"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D3B858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F7EF8D2" w14:textId="77777777" w:rsidR="00ED239F" w:rsidRPr="005873E7" w:rsidRDefault="00ED239F" w:rsidP="00ED239F">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151C432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Pr>
          <w:rFonts w:asciiTheme="minorHAnsi" w:hAnsiTheme="minorHAnsi" w:cstheme="minorHAnsi"/>
          <w:sz w:val="20"/>
        </w:rPr>
        <w:t>.</w:t>
      </w:r>
    </w:p>
    <w:p w14:paraId="784988E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381626A4"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44D52CE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4127A2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2896F419"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421F355A"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424EA87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5EA1D736"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01CA27BC"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4363071A"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491445F1"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9CC02B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12903FD5" w14:textId="77777777" w:rsidR="00ED239F" w:rsidRPr="005873E7" w:rsidRDefault="00ED239F" w:rsidP="00ED239F">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42ED87B3"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D7BB625"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7E07744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7F054CB1" w14:textId="77777777" w:rsidR="00ED239F" w:rsidRPr="005873E7"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095C0E6D"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2BA22345"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062FE656" w14:textId="77777777" w:rsidR="00ED239F" w:rsidRPr="005873E7" w:rsidRDefault="00ED239F" w:rsidP="00ED239F">
      <w:pPr>
        <w:rPr>
          <w:rFonts w:asciiTheme="minorHAnsi" w:hAnsiTheme="minorHAnsi" w:cstheme="minorHAnsi"/>
          <w:sz w:val="20"/>
        </w:rPr>
      </w:pPr>
    </w:p>
    <w:p w14:paraId="76A423AA" w14:textId="77777777" w:rsidR="00ED239F" w:rsidRPr="005873E7" w:rsidRDefault="00ED239F" w:rsidP="00ED239F">
      <w:pPr>
        <w:rPr>
          <w:rFonts w:asciiTheme="minorHAnsi" w:hAnsiTheme="minorHAnsi" w:cstheme="minorHAnsi"/>
          <w:sz w:val="20"/>
        </w:rPr>
      </w:pPr>
    </w:p>
    <w:p w14:paraId="11F93A54" w14:textId="77777777" w:rsidR="00ED239F" w:rsidRPr="005873E7" w:rsidRDefault="00ED239F" w:rsidP="00ED239F">
      <w:pPr>
        <w:rPr>
          <w:rFonts w:asciiTheme="minorHAnsi" w:hAnsiTheme="minorHAnsi" w:cstheme="minorHAnsi"/>
          <w:sz w:val="20"/>
        </w:rPr>
      </w:pPr>
    </w:p>
    <w:p w14:paraId="213F6EE0" w14:textId="77777777" w:rsidR="00ED239F" w:rsidRPr="005873E7" w:rsidRDefault="00ED239F" w:rsidP="00ED239F">
      <w:pPr>
        <w:rPr>
          <w:rFonts w:asciiTheme="minorHAnsi" w:hAnsiTheme="minorHAnsi" w:cstheme="minorHAnsi"/>
          <w:sz w:val="20"/>
        </w:rPr>
      </w:pPr>
    </w:p>
    <w:p w14:paraId="198D505C" w14:textId="77777777" w:rsidR="00ED239F" w:rsidRPr="005873E7" w:rsidRDefault="00ED239F" w:rsidP="00ED239F">
      <w:pPr>
        <w:rPr>
          <w:rFonts w:asciiTheme="minorHAnsi" w:hAnsiTheme="minorHAnsi" w:cstheme="minorHAnsi"/>
          <w:sz w:val="20"/>
        </w:rPr>
      </w:pPr>
    </w:p>
    <w:p w14:paraId="5D5089C0" w14:textId="77777777" w:rsidR="00ED239F" w:rsidRPr="005873E7" w:rsidRDefault="00ED239F" w:rsidP="00ED239F">
      <w:pPr>
        <w:rPr>
          <w:rFonts w:asciiTheme="minorHAnsi" w:hAnsiTheme="minorHAnsi" w:cstheme="minorHAnsi"/>
          <w:sz w:val="20"/>
        </w:rPr>
      </w:pPr>
    </w:p>
    <w:p w14:paraId="75C16AA8" w14:textId="77777777" w:rsidR="00ED239F" w:rsidRPr="005873E7" w:rsidRDefault="00ED239F" w:rsidP="00ED239F">
      <w:pPr>
        <w:rPr>
          <w:rFonts w:asciiTheme="minorHAnsi" w:hAnsiTheme="minorHAnsi" w:cstheme="minorHAnsi"/>
          <w:sz w:val="20"/>
        </w:rPr>
      </w:pPr>
    </w:p>
    <w:p w14:paraId="18259C0E" w14:textId="77777777" w:rsidR="00ED239F" w:rsidRPr="005873E7" w:rsidRDefault="00ED239F" w:rsidP="00ED239F">
      <w:pPr>
        <w:rPr>
          <w:rFonts w:asciiTheme="minorHAnsi" w:hAnsiTheme="minorHAnsi" w:cstheme="minorHAnsi"/>
          <w:sz w:val="20"/>
        </w:rPr>
      </w:pPr>
    </w:p>
    <w:p w14:paraId="75E083A6" w14:textId="77777777" w:rsidR="00ED239F" w:rsidRDefault="00ED239F" w:rsidP="00ED239F">
      <w:pPr>
        <w:rPr>
          <w:rFonts w:asciiTheme="minorHAnsi" w:hAnsiTheme="minorHAnsi" w:cstheme="minorHAnsi"/>
          <w:sz w:val="20"/>
        </w:rPr>
      </w:pPr>
    </w:p>
    <w:p w14:paraId="41276AD8" w14:textId="77777777" w:rsidR="00ED239F" w:rsidRDefault="00ED239F" w:rsidP="00ED239F">
      <w:pPr>
        <w:ind w:firstLine="708"/>
        <w:rPr>
          <w:rFonts w:asciiTheme="minorHAnsi" w:hAnsiTheme="minorHAnsi" w:cstheme="minorHAnsi"/>
          <w:sz w:val="20"/>
        </w:rPr>
      </w:pPr>
    </w:p>
    <w:p w14:paraId="203ABDE8" w14:textId="77777777" w:rsidR="00ED239F" w:rsidRDefault="00ED239F" w:rsidP="00ED239F">
      <w:pPr>
        <w:rPr>
          <w:rFonts w:asciiTheme="minorHAnsi" w:hAnsiTheme="minorHAnsi" w:cstheme="minorHAnsi"/>
          <w:b/>
          <w:bCs/>
          <w:iCs/>
          <w:sz w:val="20"/>
        </w:rPr>
      </w:pPr>
    </w:p>
    <w:p w14:paraId="0894342B" w14:textId="77777777"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38A202A7" w14:textId="77777777" w:rsidR="00ED239F" w:rsidRDefault="00ED239F" w:rsidP="00ED239F">
      <w:pPr>
        <w:jc w:val="right"/>
        <w:rPr>
          <w:rFonts w:asciiTheme="minorHAnsi" w:hAnsiTheme="minorHAnsi" w:cstheme="minorHAnsi"/>
          <w:b/>
          <w:sz w:val="20"/>
          <w:u w:val="single"/>
        </w:rPr>
      </w:pPr>
    </w:p>
    <w:p w14:paraId="3A4CA0E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28C493E8" w14:textId="77777777" w:rsidR="00ED239F" w:rsidRDefault="00ED239F" w:rsidP="00ED239F">
      <w:pPr>
        <w:jc w:val="center"/>
        <w:rPr>
          <w:rFonts w:asciiTheme="minorHAnsi" w:hAnsiTheme="minorHAnsi" w:cstheme="minorHAnsi"/>
          <w:b/>
          <w:sz w:val="20"/>
          <w:u w:val="single"/>
        </w:rPr>
      </w:pPr>
    </w:p>
    <w:p w14:paraId="186AFFA7"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5BDE71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7FB0433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280EAE68"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6458C2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451E426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34E656E4"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3A02AC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3295750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2AB83104"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773D304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01712A99"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D7BE22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44A009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4A9FFB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76804C8A"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330551AE"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6E1B4A50"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7FED18E"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75B9FD0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7B2D5B4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161362F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00C8BC82"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FF476B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507BC3E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3717E7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2B18E27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74B55F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6D18C5C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6A6876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449DAFC7"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706D3277" w14:textId="77777777" w:rsidR="00ED239F" w:rsidRPr="005873E7" w:rsidRDefault="00ED239F" w:rsidP="00ED239F">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83602E2" w14:textId="77777777" w:rsidR="00ED239F" w:rsidRPr="005873E7" w:rsidRDefault="00ED239F" w:rsidP="00ED239F">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Pr>
          <w:rFonts w:asciiTheme="minorHAnsi" w:hAnsiTheme="minorHAnsi" w:cstheme="minorHAnsi"/>
          <w:sz w:val="20"/>
        </w:rPr>
        <w:t>………….</w:t>
      </w:r>
      <w:r w:rsidRPr="005873E7">
        <w:rPr>
          <w:rFonts w:asciiTheme="minorHAnsi" w:hAnsiTheme="minorHAnsi" w:cstheme="minorHAnsi"/>
          <w:sz w:val="20"/>
        </w:rPr>
        <w:t>)</w:t>
      </w:r>
    </w:p>
    <w:p w14:paraId="3B19511F" w14:textId="77777777" w:rsidR="00ED239F" w:rsidRDefault="00ED239F" w:rsidP="00ED239F">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5549F4DE" w14:textId="77777777" w:rsidR="00ED239F" w:rsidRDefault="00ED239F" w:rsidP="00ED239F">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1143C3FD" w14:textId="77777777" w:rsidR="00ED239F" w:rsidRDefault="00ED239F" w:rsidP="00ED239F">
      <w:pPr>
        <w:rPr>
          <w:rFonts w:asciiTheme="minorHAnsi" w:hAnsiTheme="minorHAnsi" w:cstheme="minorHAnsi"/>
          <w:b/>
          <w:bCs/>
          <w:iCs/>
          <w:sz w:val="20"/>
        </w:rPr>
      </w:pPr>
    </w:p>
    <w:p w14:paraId="6FC2847E" w14:textId="77777777" w:rsidR="00ED239F" w:rsidRPr="006619F7" w:rsidRDefault="00ED239F" w:rsidP="00ED239F">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1461CFD6" w14:textId="77777777" w:rsidR="00ED239F" w:rsidRDefault="00ED239F" w:rsidP="00ED239F">
      <w:pPr>
        <w:rPr>
          <w:rFonts w:asciiTheme="minorHAnsi" w:hAnsiTheme="minorHAnsi" w:cstheme="minorHAnsi"/>
          <w:b/>
          <w:sz w:val="20"/>
          <w:u w:val="single"/>
        </w:rPr>
      </w:pPr>
    </w:p>
    <w:p w14:paraId="076EF42D" w14:textId="77777777" w:rsidR="00ED239F" w:rsidRDefault="00ED239F" w:rsidP="00ED239F">
      <w:pPr>
        <w:rPr>
          <w:rFonts w:asciiTheme="minorHAnsi" w:hAnsiTheme="minorHAnsi" w:cstheme="minorHAnsi"/>
          <w:b/>
          <w:sz w:val="20"/>
          <w:u w:val="single"/>
        </w:rPr>
      </w:pPr>
    </w:p>
    <w:p w14:paraId="469A150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202472C0" w14:textId="77777777" w:rsidR="00ED239F" w:rsidRPr="005873E7" w:rsidRDefault="00ED239F" w:rsidP="00ED239F">
      <w:pPr>
        <w:rPr>
          <w:rFonts w:asciiTheme="minorHAnsi" w:hAnsiTheme="minorHAnsi" w:cstheme="minorHAnsi"/>
          <w:b/>
          <w:sz w:val="20"/>
          <w:u w:val="single"/>
        </w:rPr>
      </w:pPr>
    </w:p>
    <w:p w14:paraId="3152E9BF"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54DE0E7D"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65DEC3E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2E0E3D6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7355582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2C23A69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EB9A66B"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63325B58" w14:textId="77777777" w:rsidR="00ED239F" w:rsidRDefault="00ED239F" w:rsidP="00ED239F">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1DE71E34" w14:textId="77777777" w:rsidR="00ED239F" w:rsidRDefault="00ED239F" w:rsidP="00ED239F">
      <w:pPr>
        <w:rPr>
          <w:rFonts w:asciiTheme="minorHAnsi" w:hAnsiTheme="minorHAnsi" w:cstheme="minorHAnsi"/>
          <w:sz w:val="20"/>
        </w:rPr>
      </w:pPr>
    </w:p>
    <w:p w14:paraId="467E858F" w14:textId="77777777" w:rsidR="00ED239F" w:rsidRPr="00B97BFD" w:rsidRDefault="00ED239F" w:rsidP="00ED239F">
      <w:pPr>
        <w:rPr>
          <w:rFonts w:asciiTheme="minorHAnsi" w:hAnsiTheme="minorHAnsi" w:cstheme="minorHAnsi"/>
          <w:sz w:val="20"/>
        </w:rPr>
      </w:pPr>
      <w:r w:rsidRPr="00B97BFD">
        <w:rPr>
          <w:rFonts w:asciiTheme="minorHAnsi" w:hAnsiTheme="minorHAnsi" w:cstheme="minorHAnsi"/>
          <w:b/>
          <w:sz w:val="20"/>
        </w:rPr>
        <w:t xml:space="preserve">UWAGA: </w:t>
      </w:r>
    </w:p>
    <w:p w14:paraId="7ED6A287" w14:textId="77777777" w:rsidR="00ED239F" w:rsidRPr="00B97BFD" w:rsidRDefault="00ED239F" w:rsidP="00ED239F">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0B25FE3F" w14:textId="77777777" w:rsidR="00ED239F" w:rsidRPr="005873E7" w:rsidRDefault="00ED239F" w:rsidP="00ED239F">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14:paraId="4B976B43" w14:textId="77777777" w:rsidR="00ED239F" w:rsidRDefault="00ED239F" w:rsidP="00ED239F">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0AFAC1E9" w14:textId="77777777" w:rsidR="00ED239F" w:rsidRPr="005873E7" w:rsidRDefault="00ED239F" w:rsidP="00ED239F">
      <w:pPr>
        <w:rPr>
          <w:rFonts w:asciiTheme="minorHAnsi" w:hAnsiTheme="minorHAnsi" w:cstheme="minorHAnsi"/>
          <w:sz w:val="20"/>
        </w:rPr>
      </w:pPr>
    </w:p>
    <w:p w14:paraId="50EDAF95" w14:textId="77777777" w:rsidR="00ED239F" w:rsidRPr="005873E7" w:rsidRDefault="00ED239F" w:rsidP="00ED239F">
      <w:pPr>
        <w:rPr>
          <w:rFonts w:asciiTheme="minorHAnsi" w:hAnsiTheme="minorHAnsi" w:cstheme="minorHAnsi"/>
          <w:sz w:val="20"/>
        </w:rPr>
      </w:pPr>
    </w:p>
    <w:p w14:paraId="4975B9D9" w14:textId="77777777" w:rsidR="00ED239F" w:rsidRPr="005873E7" w:rsidRDefault="00ED239F" w:rsidP="00ED239F">
      <w:pPr>
        <w:rPr>
          <w:rFonts w:asciiTheme="minorHAnsi" w:hAnsiTheme="minorHAnsi" w:cstheme="minorHAnsi"/>
          <w:sz w:val="20"/>
        </w:rPr>
      </w:pPr>
    </w:p>
    <w:p w14:paraId="4467A80D" w14:textId="77777777" w:rsidR="00ED239F" w:rsidRPr="005873E7" w:rsidRDefault="00ED239F" w:rsidP="00ED239F">
      <w:pPr>
        <w:rPr>
          <w:rFonts w:asciiTheme="minorHAnsi" w:hAnsiTheme="minorHAnsi" w:cstheme="minorHAnsi"/>
          <w:sz w:val="20"/>
        </w:rPr>
      </w:pPr>
    </w:p>
    <w:p w14:paraId="57A6DBFA" w14:textId="77777777" w:rsidR="00ED239F" w:rsidRPr="005873E7" w:rsidRDefault="00ED239F" w:rsidP="00ED239F">
      <w:pPr>
        <w:rPr>
          <w:rFonts w:asciiTheme="minorHAnsi" w:hAnsiTheme="minorHAnsi" w:cstheme="minorHAnsi"/>
          <w:sz w:val="20"/>
        </w:rPr>
      </w:pPr>
    </w:p>
    <w:p w14:paraId="3751FD2F" w14:textId="77777777" w:rsidR="00ED239F" w:rsidRPr="005873E7" w:rsidRDefault="00ED239F" w:rsidP="00ED239F">
      <w:pPr>
        <w:rPr>
          <w:rFonts w:asciiTheme="minorHAnsi" w:hAnsiTheme="minorHAnsi" w:cstheme="minorHAnsi"/>
          <w:sz w:val="20"/>
        </w:rPr>
      </w:pPr>
    </w:p>
    <w:p w14:paraId="5F6AB51C" w14:textId="77777777" w:rsidR="00ED239F" w:rsidRPr="005873E7" w:rsidRDefault="00ED239F" w:rsidP="00ED239F">
      <w:pPr>
        <w:rPr>
          <w:rFonts w:asciiTheme="minorHAnsi" w:hAnsiTheme="minorHAnsi" w:cstheme="minorHAnsi"/>
          <w:sz w:val="20"/>
        </w:rPr>
      </w:pPr>
    </w:p>
    <w:p w14:paraId="1BB2E67D" w14:textId="77777777" w:rsidR="00ED239F" w:rsidRPr="005873E7" w:rsidRDefault="00ED239F" w:rsidP="00ED239F">
      <w:pPr>
        <w:rPr>
          <w:rFonts w:asciiTheme="minorHAnsi" w:hAnsiTheme="minorHAnsi" w:cstheme="minorHAnsi"/>
          <w:sz w:val="20"/>
        </w:rPr>
      </w:pPr>
    </w:p>
    <w:p w14:paraId="394111CB" w14:textId="77777777" w:rsidR="00ED239F" w:rsidRPr="005873E7" w:rsidRDefault="00ED239F" w:rsidP="00ED239F">
      <w:pPr>
        <w:rPr>
          <w:rFonts w:asciiTheme="minorHAnsi" w:hAnsiTheme="minorHAnsi" w:cstheme="minorHAnsi"/>
          <w:sz w:val="20"/>
        </w:rPr>
      </w:pPr>
    </w:p>
    <w:p w14:paraId="10545E0F" w14:textId="77777777" w:rsidR="00ED239F" w:rsidRPr="005873E7" w:rsidRDefault="00ED239F" w:rsidP="00ED239F">
      <w:pPr>
        <w:rPr>
          <w:rFonts w:asciiTheme="minorHAnsi" w:hAnsiTheme="minorHAnsi" w:cstheme="minorHAnsi"/>
          <w:sz w:val="20"/>
        </w:rPr>
      </w:pPr>
    </w:p>
    <w:p w14:paraId="0FA9199A" w14:textId="77777777" w:rsidR="00ED239F" w:rsidRPr="005873E7" w:rsidRDefault="00ED239F" w:rsidP="00ED239F">
      <w:pPr>
        <w:rPr>
          <w:rFonts w:asciiTheme="minorHAnsi" w:hAnsiTheme="minorHAnsi" w:cstheme="minorHAnsi"/>
          <w:sz w:val="20"/>
        </w:rPr>
      </w:pPr>
    </w:p>
    <w:p w14:paraId="6547EC9B" w14:textId="77777777" w:rsidR="00ED239F" w:rsidRPr="005873E7" w:rsidRDefault="00ED239F" w:rsidP="00ED239F">
      <w:pPr>
        <w:rPr>
          <w:rFonts w:asciiTheme="minorHAnsi" w:hAnsiTheme="minorHAnsi" w:cstheme="minorHAnsi"/>
          <w:sz w:val="20"/>
        </w:rPr>
      </w:pPr>
    </w:p>
    <w:p w14:paraId="134CD0FA" w14:textId="77777777" w:rsidR="00ED239F" w:rsidRPr="005873E7" w:rsidRDefault="00ED239F" w:rsidP="00ED239F">
      <w:pPr>
        <w:rPr>
          <w:rFonts w:asciiTheme="minorHAnsi" w:hAnsiTheme="minorHAnsi" w:cstheme="minorHAnsi"/>
          <w:sz w:val="20"/>
        </w:rPr>
      </w:pPr>
    </w:p>
    <w:p w14:paraId="04F9B20F" w14:textId="77777777" w:rsidR="00ED239F" w:rsidRDefault="00ED239F" w:rsidP="00ED239F">
      <w:pPr>
        <w:rPr>
          <w:rFonts w:asciiTheme="minorHAnsi" w:hAnsiTheme="minorHAnsi" w:cstheme="minorHAnsi"/>
          <w:sz w:val="20"/>
        </w:rPr>
      </w:pPr>
    </w:p>
    <w:p w14:paraId="7A309581"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4E46E93" w14:textId="77777777" w:rsidR="00ED239F" w:rsidRDefault="00ED239F" w:rsidP="00ED239F">
      <w:pPr>
        <w:spacing w:line="240" w:lineRule="auto"/>
        <w:jc w:val="left"/>
        <w:rPr>
          <w:rFonts w:asciiTheme="minorHAnsi" w:hAnsiTheme="minorHAnsi" w:cstheme="minorHAnsi"/>
          <w:b/>
          <w:bCs/>
          <w:iCs/>
          <w:sz w:val="20"/>
        </w:rPr>
      </w:pPr>
    </w:p>
    <w:p w14:paraId="3A72C8DB" w14:textId="77777777" w:rsidR="00ED239F" w:rsidRDefault="00ED239F" w:rsidP="00ED239F">
      <w:pPr>
        <w:spacing w:line="240" w:lineRule="auto"/>
        <w:jc w:val="left"/>
        <w:rPr>
          <w:rFonts w:asciiTheme="minorHAnsi" w:hAnsiTheme="minorHAnsi" w:cstheme="minorHAnsi"/>
          <w:b/>
          <w:bCs/>
          <w:iCs/>
          <w:sz w:val="20"/>
        </w:rPr>
      </w:pPr>
    </w:p>
    <w:p w14:paraId="60905006" w14:textId="77777777" w:rsidR="00ED239F" w:rsidRDefault="00ED239F" w:rsidP="00ED239F">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14:paraId="1B5AE78C" w14:textId="77777777" w:rsidR="00ED239F" w:rsidRDefault="00ED239F" w:rsidP="00ED239F">
      <w:pPr>
        <w:spacing w:line="240" w:lineRule="auto"/>
        <w:jc w:val="left"/>
        <w:rPr>
          <w:rFonts w:asciiTheme="minorHAnsi" w:hAnsiTheme="minorHAnsi" w:cstheme="minorHAnsi"/>
          <w:b/>
          <w:bCs/>
          <w:iCs/>
          <w:sz w:val="20"/>
        </w:rPr>
      </w:pPr>
    </w:p>
    <w:p w14:paraId="0971B8E2" w14:textId="77777777" w:rsidR="00ED239F" w:rsidRPr="005873E7" w:rsidRDefault="00ED239F" w:rsidP="00ED239F">
      <w:pPr>
        <w:spacing w:line="240" w:lineRule="auto"/>
        <w:jc w:val="left"/>
        <w:rPr>
          <w:rFonts w:asciiTheme="minorHAnsi" w:hAnsiTheme="minorHAnsi" w:cstheme="minorHAnsi"/>
          <w:b/>
          <w:bCs/>
          <w:iCs/>
          <w:sz w:val="20"/>
        </w:rPr>
      </w:pPr>
    </w:p>
    <w:p w14:paraId="6ACE7377" w14:textId="77777777" w:rsidR="00ED239F" w:rsidRDefault="00ED239F" w:rsidP="00ED239F">
      <w:pPr>
        <w:spacing w:line="240" w:lineRule="auto"/>
        <w:rPr>
          <w:rFonts w:asciiTheme="minorHAnsi" w:hAnsiTheme="minorHAnsi" w:cstheme="minorHAnsi"/>
          <w:b/>
          <w:sz w:val="20"/>
          <w:u w:val="single"/>
        </w:rPr>
      </w:pPr>
    </w:p>
    <w:p w14:paraId="0D30935F" w14:textId="77777777" w:rsidR="00ED239F" w:rsidRDefault="00ED239F" w:rsidP="00ED239F">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1B924FCC" w14:textId="77777777" w:rsidR="00ED239F" w:rsidRDefault="00ED239F" w:rsidP="00ED239F">
      <w:pPr>
        <w:spacing w:line="240" w:lineRule="auto"/>
        <w:jc w:val="center"/>
        <w:rPr>
          <w:rFonts w:asciiTheme="minorHAnsi" w:hAnsiTheme="minorHAnsi" w:cstheme="minorHAnsi"/>
          <w:b/>
          <w:sz w:val="20"/>
          <w:u w:val="single"/>
        </w:rPr>
      </w:pPr>
    </w:p>
    <w:p w14:paraId="570C05FF" w14:textId="77777777" w:rsidR="00ED239F" w:rsidRPr="005873E7" w:rsidRDefault="00ED239F" w:rsidP="00ED239F">
      <w:pPr>
        <w:spacing w:line="240" w:lineRule="auto"/>
        <w:rPr>
          <w:rFonts w:asciiTheme="minorHAnsi" w:hAnsiTheme="minorHAnsi" w:cstheme="minorHAnsi"/>
          <w:b/>
          <w:sz w:val="20"/>
          <w:u w:val="single"/>
        </w:rPr>
      </w:pPr>
    </w:p>
    <w:p w14:paraId="034EED05"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05E78314"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D9C5AD4"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12554935"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6CE62472"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41115B9"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2E7B3672" w14:textId="77777777" w:rsidR="00ED239F" w:rsidRPr="005873E7" w:rsidRDefault="00ED239F" w:rsidP="00ED239F">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47E47DE5"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23BE82CD"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5EACA652"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20758C4E" w14:textId="77777777" w:rsidR="00ED239F" w:rsidRPr="005873E7" w:rsidRDefault="00ED239F" w:rsidP="00ED239F">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5894511E" w14:textId="77777777" w:rsidR="00ED239F" w:rsidRDefault="00ED239F" w:rsidP="00ED239F">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CF8E25C" w14:textId="77777777" w:rsidR="00ED239F" w:rsidRPr="005873E7" w:rsidRDefault="00ED239F" w:rsidP="00ED239F"/>
    <w:p w14:paraId="0310C3EF" w14:textId="77777777" w:rsidR="00ED239F" w:rsidRPr="005873E7" w:rsidRDefault="00ED239F" w:rsidP="00ED239F"/>
    <w:p w14:paraId="35395981" w14:textId="77777777" w:rsidR="00ED239F" w:rsidRDefault="00ED239F" w:rsidP="00ED239F">
      <w:pPr>
        <w:spacing w:after="200" w:line="276" w:lineRule="auto"/>
        <w:jc w:val="left"/>
      </w:pPr>
      <w:r>
        <w:br w:type="page"/>
      </w:r>
    </w:p>
    <w:p w14:paraId="742B6DBF" w14:textId="77777777" w:rsidR="00ED239F" w:rsidRPr="005873E7" w:rsidRDefault="00ED239F" w:rsidP="00ED239F"/>
    <w:p w14:paraId="411E3EF5" w14:textId="77777777" w:rsidR="00ED239F" w:rsidRDefault="00ED239F" w:rsidP="00ED239F">
      <w:pPr>
        <w:rPr>
          <w:rFonts w:asciiTheme="minorHAnsi" w:hAnsiTheme="minorHAnsi" w:cstheme="minorHAnsi"/>
          <w:b/>
          <w:bCs/>
          <w:iCs/>
          <w:sz w:val="20"/>
        </w:rPr>
      </w:pPr>
    </w:p>
    <w:p w14:paraId="40621F89" w14:textId="77777777" w:rsidR="00ED239F" w:rsidRPr="005A20E4" w:rsidRDefault="00ED239F" w:rsidP="00ED239F">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Pr>
          <w:rFonts w:asciiTheme="minorHAnsi" w:hAnsiTheme="minorHAnsi" w:cstheme="minorHAnsi"/>
          <w:b/>
          <w:bCs/>
          <w:iCs/>
          <w:sz w:val="20"/>
        </w:rPr>
        <w:t>SWZ -</w:t>
      </w:r>
      <w:r w:rsidRPr="00EC1CD7">
        <w:rPr>
          <w:rFonts w:asciiTheme="minorHAnsi" w:hAnsiTheme="minorHAnsi" w:cstheme="minorHAnsi"/>
          <w:b/>
          <w:bCs/>
          <w:iCs/>
          <w:sz w:val="20"/>
        </w:rPr>
        <w:t xml:space="preserve"> Wzór umowy o udostępnieniu nieruchomości </w:t>
      </w:r>
      <w:r w:rsidRPr="00EC1CD7">
        <w:rPr>
          <w:rFonts w:asciiTheme="minorHAnsi" w:hAnsiTheme="minorHAnsi" w:cstheme="minorHAnsi"/>
          <w:b/>
          <w:sz w:val="20"/>
        </w:rPr>
        <w:t>w celu budowy urządzeń energetycznych</w:t>
      </w:r>
    </w:p>
    <w:p w14:paraId="0F609F24" w14:textId="77777777" w:rsidR="00ED239F" w:rsidRDefault="00ED239F" w:rsidP="00ED239F">
      <w:pPr>
        <w:rPr>
          <w:rFonts w:asciiTheme="minorHAnsi" w:hAnsiTheme="minorHAnsi" w:cstheme="minorHAnsi"/>
          <w:b/>
          <w:bCs/>
          <w:iCs/>
          <w:sz w:val="20"/>
        </w:rPr>
      </w:pPr>
    </w:p>
    <w:p w14:paraId="08C5EFCA" w14:textId="77777777" w:rsidR="00ED239F" w:rsidRPr="003A2CBB" w:rsidRDefault="00ED239F" w:rsidP="00ED239F">
      <w:pPr>
        <w:rPr>
          <w:rFonts w:asciiTheme="minorHAnsi" w:hAnsiTheme="minorHAnsi" w:cstheme="minorHAnsi"/>
          <w:b/>
          <w:bCs/>
          <w:iCs/>
          <w:sz w:val="20"/>
        </w:rPr>
      </w:pPr>
    </w:p>
    <w:p w14:paraId="2C8CC557" w14:textId="77777777" w:rsidR="00ED239F" w:rsidRDefault="00ED239F" w:rsidP="00ED239F">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F7B73D9" w14:textId="77777777" w:rsidR="00ED239F" w:rsidRDefault="00ED239F" w:rsidP="00ED239F">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2E180C1F" w14:textId="77777777" w:rsidR="00ED239F" w:rsidRDefault="00ED239F" w:rsidP="00ED239F">
      <w:pPr>
        <w:jc w:val="center"/>
        <w:rPr>
          <w:rFonts w:asciiTheme="minorHAnsi" w:hAnsiTheme="minorHAnsi" w:cstheme="minorHAnsi"/>
          <w:b/>
          <w:sz w:val="20"/>
          <w:u w:val="single"/>
        </w:rPr>
      </w:pPr>
    </w:p>
    <w:p w14:paraId="6B95D541" w14:textId="77777777" w:rsidR="00ED239F" w:rsidRPr="00AD604E" w:rsidRDefault="00ED239F" w:rsidP="00ED239F">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E231034" w14:textId="77777777" w:rsidR="00ED239F" w:rsidRPr="00501897" w:rsidRDefault="00ED239F" w:rsidP="00ED239F">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523182D1" w14:textId="77777777" w:rsidR="00ED239F" w:rsidRPr="00A6238A" w:rsidRDefault="00ED239F" w:rsidP="00ED239F">
      <w:pPr>
        <w:rPr>
          <w:rFonts w:asciiTheme="minorHAnsi" w:hAnsiTheme="minorHAnsi" w:cstheme="minorHAnsi"/>
          <w:sz w:val="20"/>
        </w:rPr>
      </w:pPr>
      <w:r>
        <w:rPr>
          <w:rFonts w:asciiTheme="minorHAnsi" w:hAnsiTheme="minorHAnsi" w:cstheme="minorHAnsi"/>
          <w:sz w:val="20"/>
        </w:rPr>
        <w:t>-  ………………………………………………………………………………………………………………………………………………………………………</w:t>
      </w:r>
    </w:p>
    <w:p w14:paraId="5074635E"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1C14E604"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a:</w:t>
      </w:r>
    </w:p>
    <w:p w14:paraId="68C8EB43" w14:textId="77777777" w:rsidR="00ED239F" w:rsidRPr="00AD604E" w:rsidRDefault="00ED239F" w:rsidP="00ED239F">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7EF651F0" w14:textId="77777777" w:rsidR="00ED239F" w:rsidRPr="00AD604E" w:rsidRDefault="00ED239F" w:rsidP="00ED239F">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AB253E8" w14:textId="77777777" w:rsidR="00ED239F" w:rsidRPr="00AD604E" w:rsidRDefault="00ED239F" w:rsidP="00ED239F">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3649BE87" w14:textId="77777777" w:rsidR="00ED239F" w:rsidRPr="00A6238A" w:rsidRDefault="00ED239F" w:rsidP="00ED239F">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461F135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134CED6" w14:textId="77777777" w:rsidR="00ED239F" w:rsidRPr="00A6238A" w:rsidRDefault="00ED239F" w:rsidP="00ED239F">
      <w:pPr>
        <w:rPr>
          <w:rFonts w:asciiTheme="minorHAnsi" w:hAnsiTheme="minorHAnsi" w:cstheme="minorHAnsi"/>
          <w:sz w:val="20"/>
        </w:rPr>
      </w:pPr>
    </w:p>
    <w:p w14:paraId="51EFBB5D" w14:textId="77777777" w:rsidR="00ED239F" w:rsidRPr="00A6238A" w:rsidRDefault="00ED239F" w:rsidP="00ED239F">
      <w:pPr>
        <w:numPr>
          <w:ilvl w:val="0"/>
          <w:numId w:val="23"/>
        </w:numPr>
        <w:jc w:val="center"/>
        <w:rPr>
          <w:rFonts w:asciiTheme="minorHAnsi" w:hAnsiTheme="minorHAnsi" w:cstheme="minorHAnsi"/>
          <w:b/>
          <w:sz w:val="20"/>
        </w:rPr>
      </w:pPr>
    </w:p>
    <w:p w14:paraId="74F3AD88"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435536F0" w14:textId="77777777" w:rsidR="00ED239F" w:rsidRPr="00A6238A" w:rsidRDefault="00ED239F" w:rsidP="00ED239F">
      <w:pPr>
        <w:rPr>
          <w:rFonts w:asciiTheme="minorHAnsi" w:hAnsiTheme="minorHAnsi" w:cstheme="minorHAnsi"/>
          <w:sz w:val="20"/>
        </w:rPr>
      </w:pPr>
    </w:p>
    <w:p w14:paraId="37296AD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4AF4387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1626BA7F" w14:textId="77777777" w:rsidR="00ED239F" w:rsidRPr="00A6238A" w:rsidRDefault="00ED239F" w:rsidP="00ED239F">
      <w:pPr>
        <w:numPr>
          <w:ilvl w:val="0"/>
          <w:numId w:val="23"/>
        </w:numPr>
        <w:jc w:val="center"/>
        <w:rPr>
          <w:rFonts w:asciiTheme="minorHAnsi" w:hAnsiTheme="minorHAnsi" w:cstheme="minorHAnsi"/>
          <w:b/>
          <w:sz w:val="20"/>
        </w:rPr>
      </w:pPr>
    </w:p>
    <w:p w14:paraId="66CD5361"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6E04A7BF" w14:textId="77777777" w:rsidR="00ED239F" w:rsidRPr="00A6238A" w:rsidRDefault="00ED239F" w:rsidP="00ED239F">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3A43FB9"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0F2D876F"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60B15E07" w14:textId="77777777" w:rsidR="00ED239F"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F710EEF" w14:textId="77777777" w:rsidR="00ED239F" w:rsidRPr="00A6238A" w:rsidRDefault="00ED239F" w:rsidP="00ED239F">
      <w:pPr>
        <w:ind w:left="360"/>
        <w:rPr>
          <w:rFonts w:asciiTheme="minorHAnsi" w:hAnsiTheme="minorHAnsi" w:cstheme="minorHAnsi"/>
          <w:sz w:val="20"/>
        </w:rPr>
      </w:pPr>
    </w:p>
    <w:p w14:paraId="7F5698DF" w14:textId="77777777" w:rsidR="00ED239F" w:rsidRPr="00A6238A" w:rsidRDefault="00ED239F" w:rsidP="00ED239F">
      <w:pPr>
        <w:numPr>
          <w:ilvl w:val="0"/>
          <w:numId w:val="23"/>
        </w:numPr>
        <w:jc w:val="center"/>
        <w:rPr>
          <w:rFonts w:asciiTheme="minorHAnsi" w:hAnsiTheme="minorHAnsi" w:cstheme="minorHAnsi"/>
          <w:b/>
          <w:sz w:val="20"/>
        </w:rPr>
      </w:pPr>
    </w:p>
    <w:p w14:paraId="3833B01A"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31F7B07C"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063A5320" w14:textId="77777777" w:rsidR="00ED239F" w:rsidRPr="00A6238A" w:rsidRDefault="00ED239F" w:rsidP="00ED239F">
      <w:pPr>
        <w:numPr>
          <w:ilvl w:val="0"/>
          <w:numId w:val="23"/>
        </w:numPr>
        <w:jc w:val="center"/>
        <w:rPr>
          <w:rFonts w:asciiTheme="minorHAnsi" w:hAnsiTheme="minorHAnsi" w:cstheme="minorHAnsi"/>
          <w:b/>
          <w:sz w:val="20"/>
        </w:rPr>
      </w:pPr>
    </w:p>
    <w:p w14:paraId="0693B072"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6AE4B345" w14:textId="77777777" w:rsidR="00ED239F" w:rsidRPr="00A6238A" w:rsidRDefault="00ED239F" w:rsidP="00ED239F">
      <w:pPr>
        <w:numPr>
          <w:ilvl w:val="0"/>
          <w:numId w:val="23"/>
        </w:numPr>
        <w:jc w:val="center"/>
        <w:rPr>
          <w:rFonts w:asciiTheme="minorHAnsi" w:hAnsiTheme="minorHAnsi" w:cstheme="minorHAnsi"/>
          <w:b/>
          <w:sz w:val="20"/>
        </w:rPr>
      </w:pPr>
    </w:p>
    <w:p w14:paraId="62BE3E33"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765062A" w14:textId="77777777" w:rsidR="00ED239F" w:rsidRPr="00A6238A" w:rsidRDefault="00ED239F" w:rsidP="00ED239F">
      <w:pPr>
        <w:numPr>
          <w:ilvl w:val="0"/>
          <w:numId w:val="23"/>
        </w:numPr>
        <w:jc w:val="center"/>
        <w:rPr>
          <w:rFonts w:asciiTheme="minorHAnsi" w:hAnsiTheme="minorHAnsi" w:cstheme="minorHAnsi"/>
          <w:b/>
          <w:sz w:val="20"/>
        </w:rPr>
      </w:pPr>
    </w:p>
    <w:p w14:paraId="39AA58B8"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571A4E0E" w14:textId="77777777" w:rsidR="00ED239F" w:rsidRDefault="00ED239F" w:rsidP="00ED239F">
      <w:pPr>
        <w:rPr>
          <w:rFonts w:asciiTheme="minorHAnsi" w:hAnsiTheme="minorHAnsi" w:cstheme="minorHAnsi"/>
          <w:sz w:val="20"/>
        </w:rPr>
      </w:pPr>
    </w:p>
    <w:p w14:paraId="2731464E" w14:textId="77777777" w:rsidR="00ED239F" w:rsidRDefault="00ED239F" w:rsidP="00ED239F">
      <w:pPr>
        <w:rPr>
          <w:rFonts w:asciiTheme="minorHAnsi" w:hAnsiTheme="minorHAnsi" w:cstheme="minorHAnsi"/>
          <w:sz w:val="20"/>
        </w:rPr>
      </w:pPr>
    </w:p>
    <w:p w14:paraId="2862E24C" w14:textId="77777777" w:rsidR="00ED239F" w:rsidRPr="00A6238A" w:rsidRDefault="00ED239F" w:rsidP="00ED239F">
      <w:pPr>
        <w:rPr>
          <w:rFonts w:asciiTheme="minorHAnsi" w:hAnsiTheme="minorHAnsi" w:cstheme="minorHAnsi"/>
          <w:sz w:val="20"/>
        </w:rPr>
      </w:pPr>
    </w:p>
    <w:p w14:paraId="74904DC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Załączniki:</w:t>
      </w:r>
    </w:p>
    <w:p w14:paraId="5F04D921"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580AC15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2 – Załącznik graficzny.</w:t>
      </w:r>
    </w:p>
    <w:p w14:paraId="2FA83E9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Załącznik nr 3 -  Klauzula Informacyjna</w:t>
      </w:r>
    </w:p>
    <w:p w14:paraId="6474DBDF" w14:textId="77777777" w:rsidR="00ED239F" w:rsidRPr="00A6238A" w:rsidRDefault="00ED239F" w:rsidP="00ED239F">
      <w:pPr>
        <w:rPr>
          <w:rFonts w:asciiTheme="minorHAnsi" w:hAnsiTheme="minorHAnsi" w:cstheme="minorHAnsi"/>
          <w:sz w:val="20"/>
        </w:rPr>
      </w:pPr>
    </w:p>
    <w:p w14:paraId="7223F7BD" w14:textId="77777777" w:rsidR="00ED239F" w:rsidRPr="00A6238A" w:rsidRDefault="00ED239F" w:rsidP="00ED239F">
      <w:pPr>
        <w:rPr>
          <w:rFonts w:asciiTheme="minorHAnsi" w:hAnsiTheme="minorHAnsi" w:cstheme="minorHAnsi"/>
          <w:sz w:val="20"/>
        </w:rPr>
      </w:pPr>
    </w:p>
    <w:p w14:paraId="68E405EB" w14:textId="77777777" w:rsidR="00ED239F" w:rsidRDefault="00ED239F" w:rsidP="00ED239F">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0EC3F6BE" w14:textId="77777777" w:rsidR="00ED239F" w:rsidRPr="0002462E" w:rsidRDefault="00ED239F" w:rsidP="00ED239F">
      <w:pPr>
        <w:rPr>
          <w:rFonts w:asciiTheme="minorHAnsi" w:hAnsiTheme="minorHAnsi" w:cstheme="minorHAnsi"/>
          <w:sz w:val="20"/>
        </w:rPr>
      </w:pPr>
    </w:p>
    <w:p w14:paraId="0EDD9FDB" w14:textId="77777777" w:rsidR="00ED239F" w:rsidRPr="0002462E" w:rsidRDefault="00ED239F" w:rsidP="00ED239F">
      <w:pPr>
        <w:rPr>
          <w:rFonts w:asciiTheme="minorHAnsi" w:hAnsiTheme="minorHAnsi" w:cstheme="minorHAnsi"/>
          <w:sz w:val="20"/>
        </w:rPr>
      </w:pPr>
    </w:p>
    <w:p w14:paraId="674A5D50" w14:textId="77777777" w:rsidR="00ED239F" w:rsidRPr="0002462E" w:rsidRDefault="00ED239F" w:rsidP="00ED239F">
      <w:pPr>
        <w:rPr>
          <w:rFonts w:asciiTheme="minorHAnsi" w:hAnsiTheme="minorHAnsi" w:cstheme="minorHAnsi"/>
          <w:sz w:val="20"/>
        </w:rPr>
      </w:pPr>
    </w:p>
    <w:p w14:paraId="2AEAAE37" w14:textId="77777777" w:rsidR="00ED239F" w:rsidRPr="0002462E" w:rsidRDefault="00ED239F" w:rsidP="00ED239F">
      <w:pPr>
        <w:rPr>
          <w:rFonts w:asciiTheme="minorHAnsi" w:hAnsiTheme="minorHAnsi" w:cstheme="minorHAnsi"/>
          <w:sz w:val="20"/>
        </w:rPr>
      </w:pPr>
    </w:p>
    <w:p w14:paraId="082A39E4" w14:textId="77777777" w:rsidR="00ED239F" w:rsidRPr="0002462E" w:rsidRDefault="00ED239F" w:rsidP="00ED239F">
      <w:pPr>
        <w:rPr>
          <w:rFonts w:asciiTheme="minorHAnsi" w:hAnsiTheme="minorHAnsi" w:cstheme="minorHAnsi"/>
          <w:sz w:val="20"/>
        </w:rPr>
      </w:pPr>
    </w:p>
    <w:p w14:paraId="56FBA55C" w14:textId="77777777" w:rsidR="00ED239F" w:rsidRPr="003A2610" w:rsidRDefault="00ED239F" w:rsidP="00ED239F">
      <w:pPr>
        <w:rPr>
          <w:rFonts w:asciiTheme="minorHAnsi" w:hAnsiTheme="minorHAnsi" w:cstheme="minorHAnsi"/>
          <w:b/>
          <w:sz w:val="20"/>
        </w:rPr>
      </w:pPr>
    </w:p>
    <w:p w14:paraId="0F03A9D8" w14:textId="77777777" w:rsidR="00ED239F" w:rsidRPr="00A6238A" w:rsidRDefault="00ED239F" w:rsidP="00ED239F">
      <w:pPr>
        <w:rPr>
          <w:rFonts w:asciiTheme="minorHAnsi" w:hAnsiTheme="minorHAnsi" w:cstheme="minorHAnsi"/>
          <w:sz w:val="20"/>
        </w:rPr>
      </w:pPr>
    </w:p>
    <w:p w14:paraId="1A977AC5" w14:textId="77777777" w:rsidR="00ED239F" w:rsidRPr="00A6238A" w:rsidRDefault="00ED239F" w:rsidP="00ED239F">
      <w:pPr>
        <w:rPr>
          <w:rFonts w:asciiTheme="minorHAnsi" w:hAnsiTheme="minorHAnsi" w:cstheme="minorHAnsi"/>
          <w:sz w:val="20"/>
        </w:rPr>
      </w:pPr>
    </w:p>
    <w:p w14:paraId="404D8CFE" w14:textId="77777777" w:rsidR="00ED239F" w:rsidRPr="00A6238A" w:rsidRDefault="00ED239F" w:rsidP="00ED239F">
      <w:pPr>
        <w:rPr>
          <w:rFonts w:asciiTheme="minorHAnsi" w:hAnsiTheme="minorHAnsi" w:cstheme="minorHAnsi"/>
          <w:sz w:val="20"/>
        </w:rPr>
      </w:pPr>
    </w:p>
    <w:p w14:paraId="7A26B34D" w14:textId="77777777" w:rsidR="00ED239F" w:rsidRPr="00A6238A" w:rsidRDefault="00ED239F" w:rsidP="00ED239F">
      <w:pPr>
        <w:rPr>
          <w:rFonts w:asciiTheme="minorHAnsi" w:hAnsiTheme="minorHAnsi" w:cstheme="minorHAnsi"/>
          <w:sz w:val="20"/>
        </w:rPr>
      </w:pPr>
    </w:p>
    <w:p w14:paraId="39B998AB" w14:textId="77777777" w:rsidR="00ED239F" w:rsidRPr="00A6238A" w:rsidRDefault="00ED239F" w:rsidP="00ED239F">
      <w:pPr>
        <w:rPr>
          <w:rFonts w:asciiTheme="minorHAnsi" w:hAnsiTheme="minorHAnsi" w:cstheme="minorHAnsi"/>
          <w:sz w:val="20"/>
        </w:rPr>
      </w:pPr>
    </w:p>
    <w:p w14:paraId="2022B02A" w14:textId="77777777" w:rsidR="00ED239F" w:rsidRPr="00A6238A" w:rsidRDefault="00ED239F" w:rsidP="00ED239F">
      <w:pPr>
        <w:rPr>
          <w:rFonts w:asciiTheme="minorHAnsi" w:hAnsiTheme="minorHAnsi" w:cstheme="minorHAnsi"/>
          <w:sz w:val="20"/>
        </w:rPr>
      </w:pPr>
    </w:p>
    <w:p w14:paraId="6DCCFF24" w14:textId="77777777" w:rsidR="00ED239F" w:rsidRPr="00A6238A" w:rsidRDefault="00ED239F" w:rsidP="00ED239F">
      <w:pPr>
        <w:rPr>
          <w:rFonts w:asciiTheme="minorHAnsi" w:hAnsiTheme="minorHAnsi" w:cstheme="minorHAnsi"/>
          <w:sz w:val="20"/>
        </w:rPr>
      </w:pPr>
    </w:p>
    <w:p w14:paraId="6C64F7A5" w14:textId="77777777" w:rsidR="00ED239F" w:rsidRPr="00A6238A" w:rsidRDefault="00ED239F" w:rsidP="00ED239F">
      <w:pPr>
        <w:rPr>
          <w:rFonts w:asciiTheme="minorHAnsi" w:hAnsiTheme="minorHAnsi" w:cstheme="minorHAnsi"/>
          <w:sz w:val="20"/>
        </w:rPr>
      </w:pPr>
      <w:r w:rsidRPr="007F1B03">
        <w:rPr>
          <w:rFonts w:asciiTheme="minorHAnsi" w:hAnsiTheme="minorHAnsi" w:cstheme="minorHAnsi"/>
          <w:b/>
          <w:bCs/>
          <w:iCs/>
          <w:sz w:val="20"/>
        </w:rPr>
        <w:t xml:space="preserve">Załącznik nr 1.4 do SWZ - </w:t>
      </w:r>
      <w:r w:rsidRPr="00EC1CD7">
        <w:rPr>
          <w:rFonts w:asciiTheme="minorHAnsi" w:hAnsiTheme="minorHAnsi" w:cstheme="minorHAnsi"/>
          <w:b/>
          <w:sz w:val="20"/>
        </w:rPr>
        <w:t>Wzór porozumienia o ustanowienie nieodpłatnej służebności przesyłu</w:t>
      </w:r>
    </w:p>
    <w:p w14:paraId="787D609C" w14:textId="77777777" w:rsidR="00ED239F" w:rsidRPr="00A6238A" w:rsidRDefault="00ED239F" w:rsidP="00ED239F">
      <w:pPr>
        <w:rPr>
          <w:rFonts w:asciiTheme="minorHAnsi" w:hAnsiTheme="minorHAnsi" w:cstheme="minorHAnsi"/>
          <w:sz w:val="20"/>
        </w:rPr>
      </w:pPr>
    </w:p>
    <w:p w14:paraId="7CF0419F" w14:textId="77777777" w:rsidR="00ED239F" w:rsidRPr="00B649C3" w:rsidRDefault="00ED239F" w:rsidP="00ED239F">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281261D5" w14:textId="77777777" w:rsidR="00ED239F" w:rsidRPr="00B649C3" w:rsidRDefault="00ED239F" w:rsidP="00ED239F">
      <w:pPr>
        <w:jc w:val="center"/>
        <w:rPr>
          <w:rFonts w:asciiTheme="minorHAnsi" w:hAnsiTheme="minorHAnsi" w:cstheme="minorHAnsi"/>
          <w:b/>
          <w:sz w:val="20"/>
          <w:u w:val="single"/>
        </w:rPr>
      </w:pPr>
    </w:p>
    <w:p w14:paraId="643FDF99"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zawarte w dniu .................................. w ………………………………………………… pomiędzy:</w:t>
      </w:r>
    </w:p>
    <w:p w14:paraId="0171EBC5"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0A6E895C"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4D984904"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a</w:t>
      </w:r>
    </w:p>
    <w:p w14:paraId="66360571" w14:textId="77777777" w:rsidR="00ED239F" w:rsidRPr="00B649C3" w:rsidRDefault="00ED239F" w:rsidP="00ED239F">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17BA042" w14:textId="77777777" w:rsidR="00ED239F" w:rsidRPr="00B649C3" w:rsidRDefault="00ED239F" w:rsidP="00ED239F">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3EBFE682"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62FADD98"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4D13FE4A"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130F3035" w14:textId="77777777" w:rsidR="00ED239F" w:rsidRPr="00B649C3" w:rsidRDefault="00ED239F" w:rsidP="00ED239F">
      <w:pPr>
        <w:numPr>
          <w:ilvl w:val="0"/>
          <w:numId w:val="23"/>
        </w:numPr>
        <w:spacing w:after="200" w:line="276" w:lineRule="auto"/>
        <w:jc w:val="center"/>
        <w:rPr>
          <w:rFonts w:asciiTheme="minorHAnsi" w:hAnsiTheme="minorHAnsi" w:cstheme="minorHAnsi"/>
          <w:b/>
          <w:sz w:val="20"/>
        </w:rPr>
      </w:pPr>
    </w:p>
    <w:p w14:paraId="48B91421" w14:textId="77777777" w:rsidR="00ED239F" w:rsidRPr="00B649C3" w:rsidRDefault="00ED239F" w:rsidP="00ED239F">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7F461CA3" w14:textId="77777777" w:rsidR="00ED239F" w:rsidRPr="00B649C3" w:rsidRDefault="00ED239F" w:rsidP="00ED239F">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3FC59393" w14:textId="77777777" w:rsidR="00ED239F" w:rsidRPr="00B649C3" w:rsidRDefault="00ED239F" w:rsidP="00ED239F">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19BB39B5" w14:textId="77777777" w:rsidR="00ED239F" w:rsidRPr="00B649C3" w:rsidRDefault="00ED239F" w:rsidP="00ED239F">
      <w:pPr>
        <w:rPr>
          <w:rFonts w:asciiTheme="minorHAnsi" w:hAnsiTheme="minorHAnsi" w:cstheme="minorHAnsi"/>
          <w:sz w:val="20"/>
        </w:rPr>
      </w:pPr>
    </w:p>
    <w:p w14:paraId="3EA19D49" w14:textId="77777777" w:rsidR="00ED239F" w:rsidRPr="00B649C3" w:rsidRDefault="00ED239F" w:rsidP="00ED239F">
      <w:pPr>
        <w:jc w:val="center"/>
        <w:rPr>
          <w:rFonts w:asciiTheme="minorHAnsi" w:hAnsiTheme="minorHAnsi" w:cstheme="minorHAnsi"/>
          <w:b/>
          <w:sz w:val="20"/>
        </w:rPr>
      </w:pPr>
      <w:r w:rsidRPr="00B649C3">
        <w:rPr>
          <w:rFonts w:asciiTheme="minorHAnsi" w:hAnsiTheme="minorHAnsi" w:cstheme="minorHAnsi"/>
          <w:b/>
          <w:sz w:val="20"/>
        </w:rPr>
        <w:t>§2</w:t>
      </w:r>
    </w:p>
    <w:p w14:paraId="591BCCC3" w14:textId="77777777" w:rsidR="00ED239F" w:rsidRPr="00B649C3" w:rsidRDefault="00ED239F" w:rsidP="00ED239F">
      <w:pPr>
        <w:jc w:val="center"/>
        <w:rPr>
          <w:rFonts w:asciiTheme="minorHAnsi" w:hAnsiTheme="minorHAnsi" w:cstheme="minorHAnsi"/>
          <w:b/>
          <w:sz w:val="20"/>
        </w:rPr>
      </w:pPr>
    </w:p>
    <w:p w14:paraId="1A8B4D7A"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przesyłu na nieruchomości /prawie użytkowania wieczystego, opisanej w § 1 ust.1, przy czym wykonywanie tego prawa ograniczać się będzie do wchodzącej w skład tej nieruchomości działki/działek  nr ………………….</w:t>
      </w:r>
    </w:p>
    <w:p w14:paraId="6D2805BA"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 której mowa w ust.1 niniejszego paragrafu, będzie polegała na prawie korzystania z pasa gruntu na trasie przebiegu infrastruktury elektroenergetycznej, w tym: </w:t>
      </w:r>
    </w:p>
    <w:p w14:paraId="3370AA8E"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44BD857"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6CB73168"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4AEF5EA3" w14:textId="77777777"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5C0E76CB"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31F032F2" w14:textId="77777777"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66DF48A6" w14:textId="77777777" w:rsidR="00ED239F" w:rsidRPr="00B649C3" w:rsidRDefault="00ED239F" w:rsidP="00ED239F">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1EF3073C" w14:textId="77777777" w:rsidR="00ED239F" w:rsidRPr="00B649C3" w:rsidRDefault="00ED239F" w:rsidP="00ED239F">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6C695718" w14:textId="77777777" w:rsidR="00ED239F" w:rsidRPr="00B649C3" w:rsidRDefault="00ED239F" w:rsidP="00ED239F">
      <w:pPr>
        <w:spacing w:line="360" w:lineRule="auto"/>
        <w:rPr>
          <w:rFonts w:asciiTheme="minorHAnsi" w:eastAsiaTheme="minorHAnsi" w:hAnsiTheme="minorHAnsi" w:cstheme="minorHAnsi"/>
          <w:strike/>
          <w:sz w:val="20"/>
          <w:highlight w:val="yellow"/>
        </w:rPr>
      </w:pPr>
    </w:p>
    <w:p w14:paraId="203F2CCE" w14:textId="77777777" w:rsidR="00ED239F" w:rsidRPr="00B649C3" w:rsidRDefault="00ED239F" w:rsidP="00ED239F">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32A6A2B1" w14:textId="77777777"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3DBC418F" w14:textId="77777777"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3" w:author="Siotor-Goździk Izabela [PGE Dystr. O.Łódź]" w:date="2024-01-23T10:06:00Z">
        <w:r w:rsidRPr="00B649C3" w:rsidDel="007108D9">
          <w:rPr>
            <w:rFonts w:asciiTheme="minorHAnsi" w:eastAsiaTheme="minorHAnsi" w:hAnsiTheme="minorHAnsi" w:cstheme="minorHAnsi"/>
            <w:sz w:val="20"/>
          </w:rPr>
          <w:delText>.</w:delText>
        </w:r>
      </w:del>
    </w:p>
    <w:p w14:paraId="7A2BDBF2" w14:textId="77777777" w:rsidR="00ED239F" w:rsidRPr="00B649C3" w:rsidRDefault="00ED239F" w:rsidP="00ED239F">
      <w:pPr>
        <w:spacing w:line="360" w:lineRule="auto"/>
        <w:jc w:val="center"/>
        <w:rPr>
          <w:rFonts w:asciiTheme="minorHAnsi" w:eastAsiaTheme="minorHAnsi" w:hAnsiTheme="minorHAnsi" w:cstheme="minorHAnsi"/>
          <w:strike/>
          <w:sz w:val="20"/>
        </w:rPr>
      </w:pPr>
    </w:p>
    <w:p w14:paraId="7FA1BA50" w14:textId="77777777" w:rsidR="00ED239F" w:rsidRPr="00B649C3" w:rsidRDefault="00ED239F" w:rsidP="00ED239F">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7A758260"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Pr="00B649C3">
        <w:rPr>
          <w:rFonts w:asciiTheme="minorHAnsi" w:eastAsiaTheme="minorHAnsi" w:hAnsiTheme="minorHAnsi" w:cstheme="minorHAnsi"/>
          <w:sz w:val="20"/>
        </w:rPr>
        <w:lastRenderedPageBreak/>
        <w:t xml:space="preserve">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09178BB3"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756F804" w14:textId="77777777" w:rsidR="00ED239F" w:rsidRPr="00B649C3" w:rsidRDefault="00ED239F" w:rsidP="00ED239F">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0E758ED1" w14:textId="77777777" w:rsidR="00ED239F" w:rsidRPr="00B649C3" w:rsidRDefault="00ED239F" w:rsidP="00ED239F">
      <w:pPr>
        <w:spacing w:line="360" w:lineRule="auto"/>
        <w:ind w:left="142"/>
        <w:contextualSpacing/>
        <w:rPr>
          <w:rFonts w:asciiTheme="minorHAnsi" w:eastAsiaTheme="minorHAnsi" w:hAnsiTheme="minorHAnsi" w:cstheme="minorHAnsi"/>
          <w:sz w:val="20"/>
        </w:rPr>
      </w:pPr>
    </w:p>
    <w:p w14:paraId="4EF4A7D7" w14:textId="77777777" w:rsidR="00ED239F" w:rsidRPr="00B649C3" w:rsidRDefault="00ED239F" w:rsidP="00ED239F">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1AD7BAA0" w14:textId="77777777" w:rsidR="00ED239F" w:rsidRPr="00B649C3" w:rsidRDefault="00ED239F" w:rsidP="00ED239F">
      <w:pPr>
        <w:spacing w:line="240" w:lineRule="auto"/>
        <w:jc w:val="center"/>
        <w:rPr>
          <w:rFonts w:asciiTheme="minorHAnsi" w:hAnsiTheme="minorHAnsi" w:cstheme="minorHAnsi"/>
          <w:b/>
          <w:sz w:val="20"/>
        </w:rPr>
      </w:pPr>
    </w:p>
    <w:p w14:paraId="611F4598"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07BDBE46"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1539460B"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140D9D4"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3FF17EF2"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E9FD717"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450B6AA4"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206F4E3"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lastRenderedPageBreak/>
        <w:t>W przypadku sprzedaży nieruchomość w całości lub części, do której odnosi się niniejsza umowa, Właściciel nieruchomości zobowiązuje się pisemnie poinformować przyszłego nabywcę o zawartych w niej zobowiązaniach.</w:t>
      </w:r>
    </w:p>
    <w:p w14:paraId="3FED841A"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15F1B8E8" w14:textId="77777777" w:rsidR="00ED239F" w:rsidRPr="00B649C3" w:rsidRDefault="00ED239F" w:rsidP="00ED239F">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754F5F7D" w14:textId="77777777" w:rsidR="00ED239F" w:rsidRPr="00B649C3" w:rsidRDefault="00ED239F" w:rsidP="00ED239F">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10F3BFE"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407D433C"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208924F9"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485C3109"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13D1F22D"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78445BE5"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71865F31" w14:textId="77777777" w:rsidR="00ED239F" w:rsidRPr="00B649C3" w:rsidRDefault="00ED239F" w:rsidP="00ED239F">
      <w:pPr>
        <w:spacing w:line="360" w:lineRule="auto"/>
        <w:rPr>
          <w:rFonts w:asciiTheme="minorHAnsi" w:hAnsiTheme="minorHAnsi" w:cstheme="minorHAnsi"/>
          <w:sz w:val="20"/>
        </w:rPr>
      </w:pPr>
    </w:p>
    <w:p w14:paraId="4AFED682"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2D780EDF"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71DF4C16"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1E76E859"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52BC57A7"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1E7B79C9" w14:textId="77777777" w:rsidR="00ED239F" w:rsidRPr="00B649C3" w:rsidRDefault="00ED239F" w:rsidP="00ED239F">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01FBDEE1" w14:textId="77777777" w:rsidR="00ED239F" w:rsidRPr="00B649C3" w:rsidRDefault="00ED239F" w:rsidP="00ED239F">
      <w:pPr>
        <w:spacing w:line="360" w:lineRule="auto"/>
        <w:rPr>
          <w:rFonts w:asciiTheme="minorHAnsi" w:hAnsiTheme="minorHAnsi" w:cstheme="minorHAnsi"/>
          <w:sz w:val="20"/>
        </w:rPr>
      </w:pPr>
    </w:p>
    <w:p w14:paraId="36A1FC76" w14:textId="77777777" w:rsidR="00ED239F" w:rsidRPr="00B649C3" w:rsidRDefault="00ED239F" w:rsidP="00ED239F">
      <w:pPr>
        <w:spacing w:after="200" w:line="276" w:lineRule="auto"/>
        <w:jc w:val="left"/>
        <w:rPr>
          <w:rFonts w:asciiTheme="minorHAnsi" w:eastAsiaTheme="minorHAnsi" w:hAnsiTheme="minorHAnsi" w:cstheme="minorBidi"/>
          <w:szCs w:val="22"/>
        </w:rPr>
      </w:pPr>
    </w:p>
    <w:p w14:paraId="7F5F0079" w14:textId="77777777" w:rsidR="00ED239F" w:rsidRPr="00A6238A" w:rsidRDefault="00ED239F" w:rsidP="00ED239F">
      <w:pPr>
        <w:rPr>
          <w:rFonts w:asciiTheme="minorHAnsi" w:hAnsiTheme="minorHAnsi" w:cstheme="minorHAnsi"/>
          <w:sz w:val="20"/>
        </w:rPr>
      </w:pPr>
    </w:p>
    <w:p w14:paraId="7AA22F58" w14:textId="77777777" w:rsidR="00ED239F" w:rsidRPr="00A6238A" w:rsidRDefault="00ED239F" w:rsidP="00ED239F">
      <w:pPr>
        <w:rPr>
          <w:rFonts w:asciiTheme="minorHAnsi" w:hAnsiTheme="minorHAnsi" w:cstheme="minorHAnsi"/>
          <w:sz w:val="20"/>
        </w:rPr>
      </w:pPr>
    </w:p>
    <w:p w14:paraId="3AFF39E1" w14:textId="77777777" w:rsidR="00ED239F" w:rsidRDefault="00ED239F" w:rsidP="00ED239F">
      <w:pPr>
        <w:rPr>
          <w:rFonts w:asciiTheme="minorHAnsi" w:hAnsiTheme="minorHAnsi" w:cstheme="minorHAnsi"/>
          <w:sz w:val="20"/>
        </w:rPr>
      </w:pPr>
    </w:p>
    <w:p w14:paraId="6C5C50C4"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C935BDA" w14:textId="77777777" w:rsidR="00ED239F" w:rsidRPr="007F1B03" w:rsidRDefault="00ED239F" w:rsidP="00ED239F">
      <w:pPr>
        <w:rPr>
          <w:rFonts w:asciiTheme="minorHAnsi" w:hAnsiTheme="minorHAnsi" w:cstheme="minorHAnsi"/>
          <w:b/>
          <w:bCs/>
          <w:iCs/>
          <w:sz w:val="20"/>
        </w:rPr>
      </w:pPr>
    </w:p>
    <w:p w14:paraId="2C377C5C" w14:textId="77777777" w:rsidR="00ED239F" w:rsidRPr="00A6238A" w:rsidRDefault="00ED239F" w:rsidP="00ED239F">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Wzór porozumienia o ustanowienie odpłatnej służebności przesyłu</w:t>
      </w:r>
    </w:p>
    <w:p w14:paraId="67AA97CE" w14:textId="77777777" w:rsidR="00ED239F" w:rsidRPr="007F1B03" w:rsidRDefault="00ED239F" w:rsidP="00ED239F">
      <w:pPr>
        <w:rPr>
          <w:rFonts w:asciiTheme="minorHAnsi" w:hAnsiTheme="minorHAnsi" w:cstheme="minorHAnsi"/>
          <w:b/>
          <w:bCs/>
          <w:iCs/>
          <w:sz w:val="20"/>
        </w:rPr>
      </w:pPr>
    </w:p>
    <w:p w14:paraId="168EB77E" w14:textId="77777777" w:rsidR="00ED239F" w:rsidRPr="00037857" w:rsidRDefault="00ED239F" w:rsidP="00ED239F">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7C2227B3" w14:textId="77777777" w:rsidR="00ED239F" w:rsidRPr="00037857" w:rsidRDefault="00ED239F" w:rsidP="00ED239F">
      <w:pPr>
        <w:jc w:val="center"/>
        <w:rPr>
          <w:rFonts w:asciiTheme="minorHAnsi" w:hAnsiTheme="minorHAnsi" w:cstheme="minorHAnsi"/>
          <w:b/>
          <w:sz w:val="20"/>
          <w:u w:val="single"/>
        </w:rPr>
      </w:pPr>
    </w:p>
    <w:p w14:paraId="4559F071"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zawarte w dniu .................................. w ………………………………………………… pomiędzy:</w:t>
      </w:r>
    </w:p>
    <w:p w14:paraId="266A06FA"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4C9A7C30" w14:textId="77777777" w:rsidR="00ED239F" w:rsidRPr="00037857" w:rsidRDefault="00ED239F" w:rsidP="00ED239F">
      <w:pPr>
        <w:rPr>
          <w:rFonts w:asciiTheme="minorHAnsi" w:hAnsiTheme="minorHAnsi" w:cstheme="minorHAnsi"/>
          <w:sz w:val="20"/>
        </w:rPr>
      </w:pPr>
    </w:p>
    <w:p w14:paraId="5D9B0F5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20A81E2D"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a</w:t>
      </w:r>
    </w:p>
    <w:p w14:paraId="6C9A6635" w14:textId="77777777" w:rsidR="00ED239F" w:rsidRPr="00037857" w:rsidRDefault="00ED239F" w:rsidP="00ED239F">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7A4FF27E" w14:textId="77777777" w:rsidR="00ED239F" w:rsidRPr="00037857" w:rsidRDefault="00ED239F" w:rsidP="00ED239F">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6816B3B2"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49F8B178"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64BD217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46B96FAD" w14:textId="77777777" w:rsidR="00ED239F" w:rsidRPr="00037857" w:rsidRDefault="00ED239F" w:rsidP="00ED239F">
      <w:pPr>
        <w:numPr>
          <w:ilvl w:val="0"/>
          <w:numId w:val="39"/>
        </w:numPr>
        <w:spacing w:after="200" w:line="276" w:lineRule="auto"/>
        <w:jc w:val="center"/>
        <w:rPr>
          <w:rFonts w:asciiTheme="minorHAnsi" w:hAnsiTheme="minorHAnsi" w:cstheme="minorHAnsi"/>
          <w:b/>
          <w:sz w:val="20"/>
        </w:rPr>
      </w:pPr>
    </w:p>
    <w:p w14:paraId="52FE2872" w14:textId="77777777" w:rsidR="00ED239F" w:rsidRPr="00037857" w:rsidRDefault="00ED239F" w:rsidP="00ED239F">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7B628D21" w14:textId="77777777" w:rsidR="00ED239F" w:rsidRPr="00037857" w:rsidRDefault="00ED239F" w:rsidP="00ED239F">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ECD2486" w14:textId="77777777" w:rsidR="00ED239F" w:rsidRPr="00037857" w:rsidRDefault="00ED239F" w:rsidP="00ED239F">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6EFEF421" w14:textId="77777777" w:rsidR="00ED239F" w:rsidRPr="00037857" w:rsidRDefault="00ED239F" w:rsidP="00ED239F">
      <w:pPr>
        <w:rPr>
          <w:rFonts w:asciiTheme="minorHAnsi" w:hAnsiTheme="minorHAnsi" w:cstheme="minorHAnsi"/>
          <w:sz w:val="20"/>
        </w:rPr>
      </w:pPr>
    </w:p>
    <w:p w14:paraId="45E892D2"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§2</w:t>
      </w:r>
    </w:p>
    <w:p w14:paraId="06554D72" w14:textId="77777777" w:rsidR="00ED239F" w:rsidRPr="00037857" w:rsidRDefault="00ED239F" w:rsidP="00ED239F">
      <w:pPr>
        <w:jc w:val="center"/>
        <w:rPr>
          <w:rFonts w:asciiTheme="minorHAnsi" w:hAnsiTheme="minorHAnsi" w:cstheme="minorHAnsi"/>
          <w:b/>
          <w:sz w:val="20"/>
        </w:rPr>
      </w:pPr>
    </w:p>
    <w:p w14:paraId="1188C90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47942D37"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1A97688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3D90E85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gruntu pod słupową stacją transformatorową wraz z obrysem, przy pasie wykonywania służebności przesyłu o wymiarach ……x ….. , tj. o pow. ……m²,</w:t>
      </w:r>
    </w:p>
    <w:p w14:paraId="7B2D41E4"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1245B93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7DE864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4ED17CAD"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55A8C580"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46AD925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0BD51C4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09ABB55B"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1B590F72"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42B24269" w14:textId="77777777" w:rsidR="00ED239F" w:rsidRPr="00037857" w:rsidRDefault="00ED239F" w:rsidP="00ED239F">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4BAA804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6706E36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Zapłata tych kosztów nastąpi w terminie 30 dni od daty wpływu faktury wraz z wypisem aktu notarialnego zawierającego oświadczenie o ustanowieniu służebności przesyłu, do kancelarii Oddziału Łódź albo właściwego Rejonu Energetycznego.</w:t>
      </w:r>
    </w:p>
    <w:p w14:paraId="0E4DC8B3"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591920F1"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341193F2"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1656EF3" w14:textId="77777777" w:rsidR="00ED239F" w:rsidRPr="00037857" w:rsidRDefault="00ED239F" w:rsidP="00ED239F">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4B5E376B" w14:textId="77777777" w:rsidR="00ED239F" w:rsidRPr="00037857" w:rsidRDefault="00ED239F" w:rsidP="00ED239F">
      <w:pPr>
        <w:tabs>
          <w:tab w:val="left" w:pos="142"/>
        </w:tabs>
        <w:spacing w:line="360" w:lineRule="auto"/>
        <w:ind w:left="142"/>
        <w:rPr>
          <w:rFonts w:asciiTheme="minorHAnsi" w:eastAsiaTheme="minorHAnsi" w:hAnsiTheme="minorHAnsi" w:cstheme="minorHAnsi"/>
          <w:sz w:val="20"/>
        </w:rPr>
      </w:pPr>
    </w:p>
    <w:p w14:paraId="7880E739"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§6</w:t>
      </w:r>
    </w:p>
    <w:p w14:paraId="0433705E" w14:textId="77777777" w:rsidR="00ED239F" w:rsidRPr="00037857" w:rsidRDefault="00ED239F" w:rsidP="00ED239F">
      <w:pPr>
        <w:rPr>
          <w:rFonts w:asciiTheme="minorHAnsi" w:hAnsiTheme="minorHAnsi" w:cstheme="minorHAnsi"/>
          <w:b/>
          <w:sz w:val="20"/>
        </w:rPr>
      </w:pPr>
    </w:p>
    <w:p w14:paraId="446A86F6"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45C869C7"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348ECC0A"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5365FD1"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206BA00"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71A937B" w14:textId="77777777" w:rsidR="00ED239F" w:rsidRDefault="00ED239F" w:rsidP="00ED239F">
      <w:pPr>
        <w:spacing w:line="360" w:lineRule="auto"/>
        <w:ind w:left="720"/>
        <w:jc w:val="center"/>
        <w:rPr>
          <w:rFonts w:asciiTheme="minorHAnsi" w:hAnsiTheme="minorHAnsi" w:cstheme="minorHAnsi"/>
          <w:b/>
          <w:sz w:val="20"/>
        </w:rPr>
      </w:pPr>
    </w:p>
    <w:p w14:paraId="2198845E" w14:textId="77777777" w:rsidR="00ED239F" w:rsidRDefault="00ED239F" w:rsidP="00ED239F">
      <w:pPr>
        <w:spacing w:line="360" w:lineRule="auto"/>
        <w:ind w:left="720"/>
        <w:jc w:val="center"/>
        <w:rPr>
          <w:rFonts w:asciiTheme="minorHAnsi" w:hAnsiTheme="minorHAnsi" w:cstheme="minorHAnsi"/>
          <w:b/>
          <w:sz w:val="20"/>
        </w:rPr>
      </w:pPr>
    </w:p>
    <w:p w14:paraId="731AC3D7"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64D80A10" w14:textId="77777777"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F06E480" w14:textId="77777777"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Pr>
          <w:rFonts w:asciiTheme="minorHAnsi" w:hAnsiTheme="minorHAnsi" w:cstheme="minorHAnsi"/>
          <w:sz w:val="20"/>
        </w:rPr>
        <w:br/>
      </w:r>
      <w:r w:rsidRPr="00037857">
        <w:rPr>
          <w:rFonts w:asciiTheme="minorHAnsi" w:hAnsiTheme="minorHAnsi" w:cstheme="minorHAnsi"/>
          <w:sz w:val="20"/>
        </w:rPr>
        <w:t xml:space="preserve"> w niej zobowiązaniach.</w:t>
      </w:r>
    </w:p>
    <w:p w14:paraId="5678D06D" w14:textId="77777777" w:rsidR="00ED239F" w:rsidRPr="00037857" w:rsidRDefault="00ED239F" w:rsidP="00ED239F">
      <w:pPr>
        <w:spacing w:line="360" w:lineRule="auto"/>
        <w:rPr>
          <w:rFonts w:asciiTheme="minorHAnsi" w:hAnsiTheme="minorHAnsi" w:cstheme="minorHAnsi"/>
          <w:sz w:val="20"/>
        </w:rPr>
      </w:pPr>
    </w:p>
    <w:p w14:paraId="73E0BBD6" w14:textId="77777777" w:rsidR="00ED239F" w:rsidRPr="00037857" w:rsidRDefault="00ED239F" w:rsidP="00ED239F">
      <w:pPr>
        <w:spacing w:line="360" w:lineRule="auto"/>
        <w:rPr>
          <w:rFonts w:asciiTheme="minorHAnsi" w:hAnsiTheme="minorHAnsi" w:cstheme="minorHAnsi"/>
          <w:sz w:val="20"/>
        </w:rPr>
      </w:pPr>
    </w:p>
    <w:p w14:paraId="0F930392" w14:textId="77777777" w:rsidR="00ED239F" w:rsidRPr="00037857" w:rsidRDefault="00ED239F" w:rsidP="00ED239F">
      <w:pPr>
        <w:ind w:left="720"/>
        <w:jc w:val="center"/>
        <w:rPr>
          <w:rFonts w:asciiTheme="minorHAnsi" w:hAnsiTheme="minorHAnsi" w:cstheme="minorHAnsi"/>
          <w:b/>
          <w:sz w:val="20"/>
        </w:rPr>
      </w:pPr>
      <w:r w:rsidRPr="00037857">
        <w:rPr>
          <w:rFonts w:asciiTheme="minorHAnsi" w:hAnsiTheme="minorHAnsi" w:cstheme="minorHAnsi"/>
          <w:b/>
          <w:sz w:val="20"/>
        </w:rPr>
        <w:t>§8</w:t>
      </w:r>
    </w:p>
    <w:p w14:paraId="15FCB136"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1A272ECD"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C3B1B34"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28F8497"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46DE6182"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5C4F8B19"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29813DF"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4F3F5164"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4B223B13" w14:textId="77777777" w:rsidR="00ED239F" w:rsidRPr="00037857" w:rsidRDefault="00ED239F" w:rsidP="00ED239F">
      <w:pPr>
        <w:spacing w:line="360" w:lineRule="auto"/>
        <w:rPr>
          <w:rFonts w:asciiTheme="minorHAnsi" w:hAnsiTheme="minorHAnsi" w:cstheme="minorHAnsi"/>
          <w:sz w:val="20"/>
        </w:rPr>
      </w:pPr>
    </w:p>
    <w:p w14:paraId="7B41284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0DB25C73"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0E914D9F"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775B75D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0AC3E7D0" w14:textId="77777777" w:rsidR="00ED239F" w:rsidRPr="00037857" w:rsidRDefault="00ED239F" w:rsidP="00ED239F">
      <w:pPr>
        <w:spacing w:line="360" w:lineRule="auto"/>
        <w:rPr>
          <w:rFonts w:asciiTheme="minorHAnsi" w:hAnsiTheme="minorHAnsi" w:cstheme="minorHAnsi"/>
          <w:sz w:val="20"/>
        </w:rPr>
      </w:pPr>
    </w:p>
    <w:p w14:paraId="18A0C70B"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6B00B87A" w14:textId="77777777" w:rsidR="00ED239F" w:rsidRPr="00037857" w:rsidRDefault="00ED239F" w:rsidP="00ED239F">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15B2051A" w14:textId="77777777" w:rsidR="00ED239F" w:rsidRPr="00037857" w:rsidRDefault="00ED239F" w:rsidP="00ED239F">
      <w:pPr>
        <w:rPr>
          <w:rFonts w:asciiTheme="minorHAnsi" w:hAnsiTheme="minorHAnsi" w:cstheme="minorHAnsi"/>
          <w:sz w:val="20"/>
        </w:rPr>
      </w:pPr>
    </w:p>
    <w:p w14:paraId="697A75C2" w14:textId="77777777" w:rsidR="00ED239F" w:rsidRPr="00037857" w:rsidRDefault="00ED239F" w:rsidP="00ED239F">
      <w:pPr>
        <w:rPr>
          <w:rFonts w:asciiTheme="minorHAnsi" w:hAnsiTheme="minorHAnsi" w:cstheme="minorHAnsi"/>
          <w:sz w:val="20"/>
        </w:rPr>
      </w:pPr>
    </w:p>
    <w:p w14:paraId="1A047FFA" w14:textId="77777777" w:rsidR="00ED239F" w:rsidRPr="00037857" w:rsidRDefault="00ED239F" w:rsidP="00ED239F">
      <w:pPr>
        <w:rPr>
          <w:rFonts w:asciiTheme="minorHAnsi" w:hAnsiTheme="minorHAnsi" w:cstheme="minorHAnsi"/>
          <w:sz w:val="20"/>
        </w:rPr>
      </w:pPr>
    </w:p>
    <w:p w14:paraId="39AE4DE5" w14:textId="77777777" w:rsidR="00ED239F" w:rsidRPr="00037857" w:rsidRDefault="00ED239F" w:rsidP="00ED239F">
      <w:pPr>
        <w:rPr>
          <w:rFonts w:asciiTheme="minorHAnsi" w:hAnsiTheme="minorHAnsi" w:cstheme="minorHAnsi"/>
          <w:sz w:val="20"/>
        </w:rPr>
      </w:pPr>
    </w:p>
    <w:p w14:paraId="6EEF2D3E" w14:textId="77777777" w:rsidR="00ED239F" w:rsidRPr="00037857" w:rsidRDefault="00ED239F" w:rsidP="00ED239F">
      <w:pPr>
        <w:rPr>
          <w:rFonts w:asciiTheme="minorHAnsi" w:hAnsiTheme="minorHAnsi" w:cstheme="minorHAnsi"/>
          <w:sz w:val="20"/>
        </w:rPr>
      </w:pPr>
    </w:p>
    <w:p w14:paraId="68A7A8AB" w14:textId="77777777" w:rsidR="00ED239F" w:rsidRPr="00037857" w:rsidRDefault="00ED239F" w:rsidP="00ED239F">
      <w:pPr>
        <w:rPr>
          <w:rFonts w:asciiTheme="minorHAnsi" w:hAnsiTheme="minorHAnsi" w:cstheme="minorHAnsi"/>
          <w:sz w:val="20"/>
        </w:rPr>
      </w:pPr>
    </w:p>
    <w:p w14:paraId="02FE9FC9" w14:textId="77777777" w:rsidR="00ED239F" w:rsidRPr="00037857" w:rsidRDefault="00ED239F" w:rsidP="00ED239F">
      <w:pPr>
        <w:rPr>
          <w:rFonts w:asciiTheme="minorHAnsi" w:hAnsiTheme="minorHAnsi" w:cstheme="minorHAnsi"/>
          <w:sz w:val="20"/>
        </w:rPr>
      </w:pPr>
    </w:p>
    <w:p w14:paraId="7D449890" w14:textId="77777777" w:rsidR="00ED239F" w:rsidRPr="00037857" w:rsidRDefault="00ED239F" w:rsidP="00ED239F">
      <w:pPr>
        <w:spacing w:after="200" w:line="276" w:lineRule="auto"/>
        <w:jc w:val="left"/>
        <w:rPr>
          <w:rFonts w:asciiTheme="minorHAnsi" w:eastAsiaTheme="minorHAnsi" w:hAnsiTheme="minorHAnsi" w:cstheme="minorBidi"/>
          <w:szCs w:val="22"/>
        </w:rPr>
      </w:pPr>
    </w:p>
    <w:p w14:paraId="4B9DD582" w14:textId="77777777" w:rsidR="00ED239F" w:rsidRDefault="00ED239F" w:rsidP="00ED239F">
      <w:pPr>
        <w:rPr>
          <w:rFonts w:asciiTheme="minorHAnsi" w:hAnsiTheme="minorHAnsi" w:cstheme="minorHAnsi"/>
          <w:b/>
          <w:sz w:val="20"/>
        </w:rPr>
      </w:pPr>
    </w:p>
    <w:p w14:paraId="0114BD1D" w14:textId="77777777" w:rsidR="00ED239F" w:rsidRDefault="00ED239F" w:rsidP="00ED239F">
      <w:pPr>
        <w:rPr>
          <w:rFonts w:asciiTheme="minorHAnsi" w:hAnsiTheme="minorHAnsi" w:cstheme="minorHAnsi"/>
          <w:b/>
          <w:sz w:val="20"/>
        </w:rPr>
      </w:pPr>
    </w:p>
    <w:p w14:paraId="13A7AFB2" w14:textId="77777777" w:rsidR="00ED239F" w:rsidRDefault="00ED239F" w:rsidP="00ED239F">
      <w:pPr>
        <w:rPr>
          <w:rFonts w:asciiTheme="minorHAnsi" w:hAnsiTheme="minorHAnsi" w:cstheme="minorHAnsi"/>
          <w:b/>
          <w:sz w:val="20"/>
        </w:rPr>
      </w:pPr>
      <w:r w:rsidRPr="003A2610">
        <w:rPr>
          <w:rFonts w:asciiTheme="minorHAnsi" w:hAnsiTheme="minorHAnsi" w:cstheme="minorHAnsi"/>
          <w:b/>
          <w:sz w:val="20"/>
        </w:rPr>
        <w:t xml:space="preserve">Załącznik nr 1.6 </w:t>
      </w:r>
      <w:r>
        <w:rPr>
          <w:rFonts w:asciiTheme="minorHAnsi" w:hAnsiTheme="minorHAnsi" w:cstheme="minorHAnsi"/>
          <w:b/>
          <w:sz w:val="20"/>
        </w:rPr>
        <w:t xml:space="preserve">do SWZ – Wytyczne dla projektantów – układanie kabli SN metodą płużenia </w:t>
      </w:r>
    </w:p>
    <w:p w14:paraId="230BEEF2" w14:textId="77777777" w:rsidR="00ED239F" w:rsidRDefault="00ED239F" w:rsidP="00ED239F">
      <w:pPr>
        <w:rPr>
          <w:rFonts w:asciiTheme="minorHAnsi" w:hAnsiTheme="minorHAnsi" w:cstheme="minorHAnsi"/>
          <w:b/>
          <w:sz w:val="20"/>
        </w:rPr>
      </w:pPr>
    </w:p>
    <w:p w14:paraId="1080A42C" w14:textId="5DC1280A" w:rsidR="00BE0422" w:rsidRDefault="00BE0422" w:rsidP="007F1B03">
      <w:pPr>
        <w:rPr>
          <w:rFonts w:asciiTheme="minorHAnsi" w:hAnsiTheme="minorHAnsi" w:cstheme="minorHAnsi"/>
          <w:b/>
          <w:sz w:val="20"/>
        </w:rPr>
      </w:pP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default" r:id="rId14"/>
      <w:footerReference w:type="default" r:id="rId15"/>
      <w:headerReference w:type="first" r:id="rId16"/>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0E9E9" w14:textId="77777777" w:rsidR="0062553D" w:rsidRDefault="0062553D" w:rsidP="004A302B">
      <w:pPr>
        <w:spacing w:line="240" w:lineRule="auto"/>
      </w:pPr>
      <w:r>
        <w:separator/>
      </w:r>
    </w:p>
  </w:endnote>
  <w:endnote w:type="continuationSeparator" w:id="0">
    <w:p w14:paraId="178671CD" w14:textId="77777777" w:rsidR="0062553D" w:rsidRDefault="0062553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FE0AB6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53014">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53014">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CDB038" w14:textId="77777777" w:rsidR="0062553D" w:rsidRDefault="0062553D" w:rsidP="004A302B">
      <w:pPr>
        <w:spacing w:line="240" w:lineRule="auto"/>
      </w:pPr>
      <w:r>
        <w:separator/>
      </w:r>
    </w:p>
  </w:footnote>
  <w:footnote w:type="continuationSeparator" w:id="0">
    <w:p w14:paraId="2665F323" w14:textId="77777777" w:rsidR="0062553D" w:rsidRDefault="0062553D" w:rsidP="004A302B">
      <w:pPr>
        <w:spacing w:line="240" w:lineRule="auto"/>
      </w:pPr>
      <w:r>
        <w:continuationSeparator/>
      </w:r>
    </w:p>
  </w:footnote>
  <w:footnote w:id="1">
    <w:p w14:paraId="58900E2A"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297C458D"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1F84FDC1" w14:textId="77777777" w:rsidR="00ED239F" w:rsidRPr="00886648" w:rsidRDefault="00ED239F" w:rsidP="00ED239F">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A50BEE1" w:rsidR="002369B6" w:rsidRPr="00B074C6" w:rsidRDefault="00B074C6" w:rsidP="00B074C6">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B5152A0" wp14:editId="39DBA95B">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10E8F" w14:textId="1018503C" w:rsidR="00B074C6" w:rsidRDefault="00B074C6">
    <w:pPr>
      <w:pStyle w:val="Nagwek"/>
    </w:pPr>
  </w:p>
  <w:p w14:paraId="6D23F90A" w14:textId="4C0FB6D3" w:rsidR="00B074C6" w:rsidRDefault="00B074C6">
    <w:pPr>
      <w:pStyle w:val="Nagwek"/>
    </w:pPr>
    <w:r>
      <w:rPr>
        <w:noProof/>
        <w:lang w:eastAsia="pl-PL"/>
      </w:rPr>
      <w:drawing>
        <wp:inline distT="0" distB="0" distL="0" distR="0" wp14:anchorId="7DB60C9F" wp14:editId="4C0F18E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1A00EEAC"/>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3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1AF"/>
    <w:rsid w:val="00082C2E"/>
    <w:rsid w:val="00083F05"/>
    <w:rsid w:val="00084857"/>
    <w:rsid w:val="0008582E"/>
    <w:rsid w:val="00086905"/>
    <w:rsid w:val="00086D98"/>
    <w:rsid w:val="00090541"/>
    <w:rsid w:val="00092A66"/>
    <w:rsid w:val="00094DCE"/>
    <w:rsid w:val="0009533D"/>
    <w:rsid w:val="00096AC4"/>
    <w:rsid w:val="00096F2D"/>
    <w:rsid w:val="00097236"/>
    <w:rsid w:val="000A01C0"/>
    <w:rsid w:val="000A072E"/>
    <w:rsid w:val="000A2EBE"/>
    <w:rsid w:val="000A31C6"/>
    <w:rsid w:val="000A38FC"/>
    <w:rsid w:val="000A4621"/>
    <w:rsid w:val="000A488B"/>
    <w:rsid w:val="000A6207"/>
    <w:rsid w:val="000B20CA"/>
    <w:rsid w:val="000B2838"/>
    <w:rsid w:val="000B3117"/>
    <w:rsid w:val="000B36E9"/>
    <w:rsid w:val="000B4623"/>
    <w:rsid w:val="000B5CB4"/>
    <w:rsid w:val="000B6151"/>
    <w:rsid w:val="000B7143"/>
    <w:rsid w:val="000C0044"/>
    <w:rsid w:val="000C16FD"/>
    <w:rsid w:val="000C246E"/>
    <w:rsid w:val="000C2E11"/>
    <w:rsid w:val="000C3A88"/>
    <w:rsid w:val="000C550A"/>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383"/>
    <w:rsid w:val="000F0FF6"/>
    <w:rsid w:val="000F3815"/>
    <w:rsid w:val="000F58B6"/>
    <w:rsid w:val="000F5D37"/>
    <w:rsid w:val="000F77CE"/>
    <w:rsid w:val="00100052"/>
    <w:rsid w:val="0010053E"/>
    <w:rsid w:val="001007C3"/>
    <w:rsid w:val="00101C1B"/>
    <w:rsid w:val="00101D38"/>
    <w:rsid w:val="00101F51"/>
    <w:rsid w:val="00103712"/>
    <w:rsid w:val="001050AB"/>
    <w:rsid w:val="0010558D"/>
    <w:rsid w:val="00105610"/>
    <w:rsid w:val="001065FC"/>
    <w:rsid w:val="001116B5"/>
    <w:rsid w:val="00112269"/>
    <w:rsid w:val="00112825"/>
    <w:rsid w:val="00116321"/>
    <w:rsid w:val="001170F6"/>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239"/>
    <w:rsid w:val="0016336C"/>
    <w:rsid w:val="00165652"/>
    <w:rsid w:val="00166625"/>
    <w:rsid w:val="00166E39"/>
    <w:rsid w:val="00167D1F"/>
    <w:rsid w:val="00171C78"/>
    <w:rsid w:val="001728F5"/>
    <w:rsid w:val="00173A31"/>
    <w:rsid w:val="001741FB"/>
    <w:rsid w:val="00174BE0"/>
    <w:rsid w:val="00175CDB"/>
    <w:rsid w:val="001764CF"/>
    <w:rsid w:val="00176B3E"/>
    <w:rsid w:val="001804D0"/>
    <w:rsid w:val="00181AD3"/>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15A7"/>
    <w:rsid w:val="001A23D7"/>
    <w:rsid w:val="001A269F"/>
    <w:rsid w:val="001A33A9"/>
    <w:rsid w:val="001A4CE9"/>
    <w:rsid w:val="001A65A8"/>
    <w:rsid w:val="001A70C2"/>
    <w:rsid w:val="001A7694"/>
    <w:rsid w:val="001A78F7"/>
    <w:rsid w:val="001B087C"/>
    <w:rsid w:val="001B0A76"/>
    <w:rsid w:val="001B22DF"/>
    <w:rsid w:val="001B24CC"/>
    <w:rsid w:val="001B396C"/>
    <w:rsid w:val="001B3E7F"/>
    <w:rsid w:val="001B5C6C"/>
    <w:rsid w:val="001B6ABA"/>
    <w:rsid w:val="001B7E8D"/>
    <w:rsid w:val="001C1156"/>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1F78"/>
    <w:rsid w:val="001E2A56"/>
    <w:rsid w:val="001E579C"/>
    <w:rsid w:val="001E5A5A"/>
    <w:rsid w:val="001E6355"/>
    <w:rsid w:val="001E7056"/>
    <w:rsid w:val="001F0CCF"/>
    <w:rsid w:val="001F0E64"/>
    <w:rsid w:val="001F1A05"/>
    <w:rsid w:val="001F31EA"/>
    <w:rsid w:val="001F3B6B"/>
    <w:rsid w:val="001F4478"/>
    <w:rsid w:val="001F4658"/>
    <w:rsid w:val="001F4BA5"/>
    <w:rsid w:val="001F60DA"/>
    <w:rsid w:val="001F6AB5"/>
    <w:rsid w:val="001F72C0"/>
    <w:rsid w:val="001F7A3D"/>
    <w:rsid w:val="001F7BE8"/>
    <w:rsid w:val="00201A92"/>
    <w:rsid w:val="00203100"/>
    <w:rsid w:val="00203292"/>
    <w:rsid w:val="00203373"/>
    <w:rsid w:val="00203C4B"/>
    <w:rsid w:val="00204C16"/>
    <w:rsid w:val="0020505A"/>
    <w:rsid w:val="002073F1"/>
    <w:rsid w:val="00211C1B"/>
    <w:rsid w:val="002124EA"/>
    <w:rsid w:val="00214352"/>
    <w:rsid w:val="0021629D"/>
    <w:rsid w:val="00216F55"/>
    <w:rsid w:val="0021765C"/>
    <w:rsid w:val="00221F2B"/>
    <w:rsid w:val="00222D29"/>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5FCD"/>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601C"/>
    <w:rsid w:val="0026700B"/>
    <w:rsid w:val="002671BC"/>
    <w:rsid w:val="00267616"/>
    <w:rsid w:val="002677DA"/>
    <w:rsid w:val="00267858"/>
    <w:rsid w:val="0027034A"/>
    <w:rsid w:val="00271154"/>
    <w:rsid w:val="002711C7"/>
    <w:rsid w:val="00273729"/>
    <w:rsid w:val="002739DD"/>
    <w:rsid w:val="00274508"/>
    <w:rsid w:val="0027456A"/>
    <w:rsid w:val="00274AB8"/>
    <w:rsid w:val="00275B02"/>
    <w:rsid w:val="002774CC"/>
    <w:rsid w:val="002776AC"/>
    <w:rsid w:val="00277F49"/>
    <w:rsid w:val="0028016B"/>
    <w:rsid w:val="00280C82"/>
    <w:rsid w:val="00280EBB"/>
    <w:rsid w:val="0028129B"/>
    <w:rsid w:val="00283455"/>
    <w:rsid w:val="0028464D"/>
    <w:rsid w:val="002859F3"/>
    <w:rsid w:val="00285F77"/>
    <w:rsid w:val="00286BAA"/>
    <w:rsid w:val="00286FE3"/>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4AD"/>
    <w:rsid w:val="00297F27"/>
    <w:rsid w:val="002A0792"/>
    <w:rsid w:val="002A1E74"/>
    <w:rsid w:val="002A347B"/>
    <w:rsid w:val="002A3ECF"/>
    <w:rsid w:val="002A5BC6"/>
    <w:rsid w:val="002A6128"/>
    <w:rsid w:val="002B0F0A"/>
    <w:rsid w:val="002B28AF"/>
    <w:rsid w:val="002B2A7B"/>
    <w:rsid w:val="002B2BB6"/>
    <w:rsid w:val="002B2E35"/>
    <w:rsid w:val="002B3312"/>
    <w:rsid w:val="002B3A0F"/>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1793"/>
    <w:rsid w:val="002D431C"/>
    <w:rsid w:val="002D58A4"/>
    <w:rsid w:val="002D6DB5"/>
    <w:rsid w:val="002D79DF"/>
    <w:rsid w:val="002E2F38"/>
    <w:rsid w:val="002E38BB"/>
    <w:rsid w:val="002E39C6"/>
    <w:rsid w:val="002E4B11"/>
    <w:rsid w:val="002E5592"/>
    <w:rsid w:val="002E561D"/>
    <w:rsid w:val="002E5638"/>
    <w:rsid w:val="002E69CF"/>
    <w:rsid w:val="002E6A9C"/>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1973"/>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1A3F"/>
    <w:rsid w:val="003536F1"/>
    <w:rsid w:val="003545BD"/>
    <w:rsid w:val="003551FC"/>
    <w:rsid w:val="00355D67"/>
    <w:rsid w:val="00356F74"/>
    <w:rsid w:val="00360A08"/>
    <w:rsid w:val="00360B7D"/>
    <w:rsid w:val="003629C9"/>
    <w:rsid w:val="00364149"/>
    <w:rsid w:val="0036497F"/>
    <w:rsid w:val="00364F57"/>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0859"/>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5D7C"/>
    <w:rsid w:val="003F6611"/>
    <w:rsid w:val="003F6C86"/>
    <w:rsid w:val="003F702A"/>
    <w:rsid w:val="00402D6C"/>
    <w:rsid w:val="00403077"/>
    <w:rsid w:val="00403502"/>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1A13"/>
    <w:rsid w:val="00442359"/>
    <w:rsid w:val="0044403C"/>
    <w:rsid w:val="0044467A"/>
    <w:rsid w:val="00444E99"/>
    <w:rsid w:val="00446AD8"/>
    <w:rsid w:val="00447F18"/>
    <w:rsid w:val="00450155"/>
    <w:rsid w:val="00450710"/>
    <w:rsid w:val="00451434"/>
    <w:rsid w:val="00453FF7"/>
    <w:rsid w:val="00454917"/>
    <w:rsid w:val="00454EA7"/>
    <w:rsid w:val="00455618"/>
    <w:rsid w:val="004564E1"/>
    <w:rsid w:val="00456A89"/>
    <w:rsid w:val="00456D9B"/>
    <w:rsid w:val="00457F7E"/>
    <w:rsid w:val="004603F4"/>
    <w:rsid w:val="00461844"/>
    <w:rsid w:val="0046209E"/>
    <w:rsid w:val="004620F8"/>
    <w:rsid w:val="0046269E"/>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0A97"/>
    <w:rsid w:val="004910E3"/>
    <w:rsid w:val="00491142"/>
    <w:rsid w:val="00491705"/>
    <w:rsid w:val="00491C5A"/>
    <w:rsid w:val="00491DF0"/>
    <w:rsid w:val="00491E3A"/>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2400"/>
    <w:rsid w:val="004B4556"/>
    <w:rsid w:val="004B5230"/>
    <w:rsid w:val="004B5CF3"/>
    <w:rsid w:val="004B5F30"/>
    <w:rsid w:val="004B6A92"/>
    <w:rsid w:val="004B78BB"/>
    <w:rsid w:val="004B7C5F"/>
    <w:rsid w:val="004C009E"/>
    <w:rsid w:val="004C1C4B"/>
    <w:rsid w:val="004C485B"/>
    <w:rsid w:val="004C4A0D"/>
    <w:rsid w:val="004C5E08"/>
    <w:rsid w:val="004C6B45"/>
    <w:rsid w:val="004D00F1"/>
    <w:rsid w:val="004D133C"/>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204"/>
    <w:rsid w:val="004F66B9"/>
    <w:rsid w:val="004F6F2C"/>
    <w:rsid w:val="004F75CF"/>
    <w:rsid w:val="004F7C92"/>
    <w:rsid w:val="004F7CF9"/>
    <w:rsid w:val="00501897"/>
    <w:rsid w:val="0050273F"/>
    <w:rsid w:val="00502D83"/>
    <w:rsid w:val="0050326B"/>
    <w:rsid w:val="00503485"/>
    <w:rsid w:val="00506052"/>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61E4"/>
    <w:rsid w:val="0053751B"/>
    <w:rsid w:val="00537956"/>
    <w:rsid w:val="00540974"/>
    <w:rsid w:val="00540CDC"/>
    <w:rsid w:val="00541F0C"/>
    <w:rsid w:val="005434FF"/>
    <w:rsid w:val="00546BF6"/>
    <w:rsid w:val="00547541"/>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6E6"/>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692F"/>
    <w:rsid w:val="005871F3"/>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36EC"/>
    <w:rsid w:val="005C489F"/>
    <w:rsid w:val="005C497A"/>
    <w:rsid w:val="005C58F1"/>
    <w:rsid w:val="005C68E6"/>
    <w:rsid w:val="005C6FDB"/>
    <w:rsid w:val="005C72F1"/>
    <w:rsid w:val="005C7DC0"/>
    <w:rsid w:val="005D06F2"/>
    <w:rsid w:val="005D07E4"/>
    <w:rsid w:val="005D2644"/>
    <w:rsid w:val="005D2A9E"/>
    <w:rsid w:val="005D3687"/>
    <w:rsid w:val="005D37C5"/>
    <w:rsid w:val="005D560F"/>
    <w:rsid w:val="005D5AF5"/>
    <w:rsid w:val="005D5E1C"/>
    <w:rsid w:val="005D609B"/>
    <w:rsid w:val="005D7714"/>
    <w:rsid w:val="005E0891"/>
    <w:rsid w:val="005E0E2D"/>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53D"/>
    <w:rsid w:val="00625938"/>
    <w:rsid w:val="00626752"/>
    <w:rsid w:val="006272FB"/>
    <w:rsid w:val="0062792A"/>
    <w:rsid w:val="00627B7D"/>
    <w:rsid w:val="006304A7"/>
    <w:rsid w:val="00630523"/>
    <w:rsid w:val="00631391"/>
    <w:rsid w:val="0063280A"/>
    <w:rsid w:val="00632B07"/>
    <w:rsid w:val="00632C23"/>
    <w:rsid w:val="00632F41"/>
    <w:rsid w:val="00633850"/>
    <w:rsid w:val="00633BBD"/>
    <w:rsid w:val="006348C9"/>
    <w:rsid w:val="0063516A"/>
    <w:rsid w:val="006371E2"/>
    <w:rsid w:val="00637544"/>
    <w:rsid w:val="006376AA"/>
    <w:rsid w:val="00640849"/>
    <w:rsid w:val="00645623"/>
    <w:rsid w:val="0064713F"/>
    <w:rsid w:val="0065074A"/>
    <w:rsid w:val="00650D35"/>
    <w:rsid w:val="00651CC4"/>
    <w:rsid w:val="00652603"/>
    <w:rsid w:val="006527F9"/>
    <w:rsid w:val="006534F2"/>
    <w:rsid w:val="006536DD"/>
    <w:rsid w:val="006537DA"/>
    <w:rsid w:val="006540CC"/>
    <w:rsid w:val="00655262"/>
    <w:rsid w:val="0065547D"/>
    <w:rsid w:val="00656B5A"/>
    <w:rsid w:val="00656E25"/>
    <w:rsid w:val="00657CE0"/>
    <w:rsid w:val="006600DF"/>
    <w:rsid w:val="006607AF"/>
    <w:rsid w:val="006619F7"/>
    <w:rsid w:val="0066308D"/>
    <w:rsid w:val="00663728"/>
    <w:rsid w:val="006652DD"/>
    <w:rsid w:val="0066557A"/>
    <w:rsid w:val="00666701"/>
    <w:rsid w:val="00666793"/>
    <w:rsid w:val="0066752C"/>
    <w:rsid w:val="00667625"/>
    <w:rsid w:val="00670205"/>
    <w:rsid w:val="00670A6B"/>
    <w:rsid w:val="0067145B"/>
    <w:rsid w:val="0067189A"/>
    <w:rsid w:val="00673AC7"/>
    <w:rsid w:val="00673E6B"/>
    <w:rsid w:val="00674AFB"/>
    <w:rsid w:val="0067570D"/>
    <w:rsid w:val="00676D80"/>
    <w:rsid w:val="0067721F"/>
    <w:rsid w:val="006810E0"/>
    <w:rsid w:val="00681E01"/>
    <w:rsid w:val="00682A4B"/>
    <w:rsid w:val="00683394"/>
    <w:rsid w:val="00685B7C"/>
    <w:rsid w:val="0068638D"/>
    <w:rsid w:val="0068677C"/>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D6D"/>
    <w:rsid w:val="00697668"/>
    <w:rsid w:val="006976F9"/>
    <w:rsid w:val="006A1242"/>
    <w:rsid w:val="006A19DA"/>
    <w:rsid w:val="006A28A2"/>
    <w:rsid w:val="006A3305"/>
    <w:rsid w:val="006A3621"/>
    <w:rsid w:val="006A3F7F"/>
    <w:rsid w:val="006A4A5A"/>
    <w:rsid w:val="006A5561"/>
    <w:rsid w:val="006A59F7"/>
    <w:rsid w:val="006B0C89"/>
    <w:rsid w:val="006B27F8"/>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5CAC"/>
    <w:rsid w:val="006C63E4"/>
    <w:rsid w:val="006C6DDE"/>
    <w:rsid w:val="006C7970"/>
    <w:rsid w:val="006D3DE6"/>
    <w:rsid w:val="006D630C"/>
    <w:rsid w:val="006D75E6"/>
    <w:rsid w:val="006D77AB"/>
    <w:rsid w:val="006D7DE8"/>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184"/>
    <w:rsid w:val="00711D36"/>
    <w:rsid w:val="00712338"/>
    <w:rsid w:val="007140FB"/>
    <w:rsid w:val="00716A25"/>
    <w:rsid w:val="00722DA7"/>
    <w:rsid w:val="00723157"/>
    <w:rsid w:val="00723DBB"/>
    <w:rsid w:val="00723F16"/>
    <w:rsid w:val="00724029"/>
    <w:rsid w:val="007260BB"/>
    <w:rsid w:val="00726536"/>
    <w:rsid w:val="007276F9"/>
    <w:rsid w:val="00727C4C"/>
    <w:rsid w:val="007304DE"/>
    <w:rsid w:val="00730560"/>
    <w:rsid w:val="00730FB0"/>
    <w:rsid w:val="00731E14"/>
    <w:rsid w:val="007328FA"/>
    <w:rsid w:val="00734385"/>
    <w:rsid w:val="00737EE5"/>
    <w:rsid w:val="00741AF7"/>
    <w:rsid w:val="00742E71"/>
    <w:rsid w:val="00743EAC"/>
    <w:rsid w:val="00744148"/>
    <w:rsid w:val="007451B6"/>
    <w:rsid w:val="007457F5"/>
    <w:rsid w:val="007475ED"/>
    <w:rsid w:val="00747CE8"/>
    <w:rsid w:val="00750F12"/>
    <w:rsid w:val="007510F6"/>
    <w:rsid w:val="00752D91"/>
    <w:rsid w:val="00753975"/>
    <w:rsid w:val="00753AE1"/>
    <w:rsid w:val="007545C9"/>
    <w:rsid w:val="00754761"/>
    <w:rsid w:val="0075703F"/>
    <w:rsid w:val="0075762D"/>
    <w:rsid w:val="007612A6"/>
    <w:rsid w:val="00761CC5"/>
    <w:rsid w:val="00762162"/>
    <w:rsid w:val="00762CB8"/>
    <w:rsid w:val="00764063"/>
    <w:rsid w:val="00764F20"/>
    <w:rsid w:val="00764F22"/>
    <w:rsid w:val="007656E2"/>
    <w:rsid w:val="007659E5"/>
    <w:rsid w:val="007706BE"/>
    <w:rsid w:val="00771351"/>
    <w:rsid w:val="007742B7"/>
    <w:rsid w:val="007746B4"/>
    <w:rsid w:val="00774DBC"/>
    <w:rsid w:val="007753E8"/>
    <w:rsid w:val="00777744"/>
    <w:rsid w:val="00780E0A"/>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6B2"/>
    <w:rsid w:val="007A5A0C"/>
    <w:rsid w:val="007A6B8F"/>
    <w:rsid w:val="007B2E2F"/>
    <w:rsid w:val="007B372D"/>
    <w:rsid w:val="007B4086"/>
    <w:rsid w:val="007B4602"/>
    <w:rsid w:val="007B495D"/>
    <w:rsid w:val="007B5159"/>
    <w:rsid w:val="007B5AD2"/>
    <w:rsid w:val="007B5E7C"/>
    <w:rsid w:val="007B6A4B"/>
    <w:rsid w:val="007B6AA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3598"/>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06A8C"/>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9A9"/>
    <w:rsid w:val="00852219"/>
    <w:rsid w:val="008527CA"/>
    <w:rsid w:val="008530CC"/>
    <w:rsid w:val="00857C86"/>
    <w:rsid w:val="008616C1"/>
    <w:rsid w:val="0086173D"/>
    <w:rsid w:val="00862D0A"/>
    <w:rsid w:val="008634CD"/>
    <w:rsid w:val="00865E3B"/>
    <w:rsid w:val="00865F25"/>
    <w:rsid w:val="00867C48"/>
    <w:rsid w:val="008700D0"/>
    <w:rsid w:val="00870916"/>
    <w:rsid w:val="0087290E"/>
    <w:rsid w:val="0087310E"/>
    <w:rsid w:val="00876028"/>
    <w:rsid w:val="00876BC6"/>
    <w:rsid w:val="0087768A"/>
    <w:rsid w:val="00877A05"/>
    <w:rsid w:val="00877F1D"/>
    <w:rsid w:val="00877F8F"/>
    <w:rsid w:val="00880069"/>
    <w:rsid w:val="00880C90"/>
    <w:rsid w:val="00881138"/>
    <w:rsid w:val="00883EF2"/>
    <w:rsid w:val="00884205"/>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7F3"/>
    <w:rsid w:val="008B69B1"/>
    <w:rsid w:val="008B7004"/>
    <w:rsid w:val="008B7D9C"/>
    <w:rsid w:val="008C1260"/>
    <w:rsid w:val="008C127F"/>
    <w:rsid w:val="008C148B"/>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15B7"/>
    <w:rsid w:val="008E2410"/>
    <w:rsid w:val="008E36AA"/>
    <w:rsid w:val="008E6382"/>
    <w:rsid w:val="008E67F0"/>
    <w:rsid w:val="008E6AE6"/>
    <w:rsid w:val="008E7F23"/>
    <w:rsid w:val="008F01BC"/>
    <w:rsid w:val="008F02C1"/>
    <w:rsid w:val="008F0335"/>
    <w:rsid w:val="008F06CD"/>
    <w:rsid w:val="008F0BEF"/>
    <w:rsid w:val="008F14AF"/>
    <w:rsid w:val="008F14B9"/>
    <w:rsid w:val="008F4401"/>
    <w:rsid w:val="008F5F40"/>
    <w:rsid w:val="008F657F"/>
    <w:rsid w:val="008F6C61"/>
    <w:rsid w:val="008F7429"/>
    <w:rsid w:val="00901B3E"/>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42B"/>
    <w:rsid w:val="009235A1"/>
    <w:rsid w:val="00923BE8"/>
    <w:rsid w:val="009244D3"/>
    <w:rsid w:val="00925405"/>
    <w:rsid w:val="00925A9E"/>
    <w:rsid w:val="00926866"/>
    <w:rsid w:val="009268E8"/>
    <w:rsid w:val="009309A0"/>
    <w:rsid w:val="00931A94"/>
    <w:rsid w:val="00931EED"/>
    <w:rsid w:val="00933514"/>
    <w:rsid w:val="00934474"/>
    <w:rsid w:val="0093545B"/>
    <w:rsid w:val="009357A8"/>
    <w:rsid w:val="0093600E"/>
    <w:rsid w:val="009369F8"/>
    <w:rsid w:val="00937989"/>
    <w:rsid w:val="00937D51"/>
    <w:rsid w:val="00940033"/>
    <w:rsid w:val="009413F6"/>
    <w:rsid w:val="00941783"/>
    <w:rsid w:val="00941F93"/>
    <w:rsid w:val="0094230B"/>
    <w:rsid w:val="00943676"/>
    <w:rsid w:val="009444FB"/>
    <w:rsid w:val="00944569"/>
    <w:rsid w:val="00944C1D"/>
    <w:rsid w:val="00946897"/>
    <w:rsid w:val="0095016D"/>
    <w:rsid w:val="0095096E"/>
    <w:rsid w:val="009510B5"/>
    <w:rsid w:val="009512ED"/>
    <w:rsid w:val="00951880"/>
    <w:rsid w:val="0095231D"/>
    <w:rsid w:val="009539CE"/>
    <w:rsid w:val="00955750"/>
    <w:rsid w:val="00955B2D"/>
    <w:rsid w:val="00956311"/>
    <w:rsid w:val="009609DC"/>
    <w:rsid w:val="009613E2"/>
    <w:rsid w:val="00964788"/>
    <w:rsid w:val="009648AE"/>
    <w:rsid w:val="00964A1F"/>
    <w:rsid w:val="00964E5B"/>
    <w:rsid w:val="009652C4"/>
    <w:rsid w:val="009653CD"/>
    <w:rsid w:val="00967011"/>
    <w:rsid w:val="00967132"/>
    <w:rsid w:val="00970418"/>
    <w:rsid w:val="0097073C"/>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34ED"/>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24E9"/>
    <w:rsid w:val="009E3AE6"/>
    <w:rsid w:val="009E50F7"/>
    <w:rsid w:val="009E5331"/>
    <w:rsid w:val="009E5CD6"/>
    <w:rsid w:val="009E6603"/>
    <w:rsid w:val="009F0540"/>
    <w:rsid w:val="009F064A"/>
    <w:rsid w:val="009F24E3"/>
    <w:rsid w:val="009F3904"/>
    <w:rsid w:val="009F3FBA"/>
    <w:rsid w:val="009F4ED6"/>
    <w:rsid w:val="009F5A16"/>
    <w:rsid w:val="009F66C9"/>
    <w:rsid w:val="009F6CAA"/>
    <w:rsid w:val="009F7891"/>
    <w:rsid w:val="00A013C6"/>
    <w:rsid w:val="00A01CCC"/>
    <w:rsid w:val="00A0223F"/>
    <w:rsid w:val="00A02F21"/>
    <w:rsid w:val="00A06336"/>
    <w:rsid w:val="00A06EF8"/>
    <w:rsid w:val="00A07503"/>
    <w:rsid w:val="00A104C0"/>
    <w:rsid w:val="00A111A0"/>
    <w:rsid w:val="00A12FBB"/>
    <w:rsid w:val="00A138C2"/>
    <w:rsid w:val="00A13B95"/>
    <w:rsid w:val="00A13BD2"/>
    <w:rsid w:val="00A14EEF"/>
    <w:rsid w:val="00A15944"/>
    <w:rsid w:val="00A15C48"/>
    <w:rsid w:val="00A16E26"/>
    <w:rsid w:val="00A17C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06E"/>
    <w:rsid w:val="00A3222A"/>
    <w:rsid w:val="00A33FF3"/>
    <w:rsid w:val="00A34673"/>
    <w:rsid w:val="00A348BC"/>
    <w:rsid w:val="00A35D96"/>
    <w:rsid w:val="00A371F7"/>
    <w:rsid w:val="00A3775C"/>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67"/>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824"/>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5D04"/>
    <w:rsid w:val="00AB5E51"/>
    <w:rsid w:val="00AB62CD"/>
    <w:rsid w:val="00AB68B1"/>
    <w:rsid w:val="00AB6A7B"/>
    <w:rsid w:val="00AB6DE4"/>
    <w:rsid w:val="00AB6F87"/>
    <w:rsid w:val="00AB7C26"/>
    <w:rsid w:val="00AC0757"/>
    <w:rsid w:val="00AC0B63"/>
    <w:rsid w:val="00AC13BD"/>
    <w:rsid w:val="00AC230B"/>
    <w:rsid w:val="00AC2669"/>
    <w:rsid w:val="00AC310B"/>
    <w:rsid w:val="00AC3510"/>
    <w:rsid w:val="00AC37C8"/>
    <w:rsid w:val="00AD0BC7"/>
    <w:rsid w:val="00AD2645"/>
    <w:rsid w:val="00AD47D7"/>
    <w:rsid w:val="00AD5A66"/>
    <w:rsid w:val="00AD6553"/>
    <w:rsid w:val="00AE15F9"/>
    <w:rsid w:val="00AE19DD"/>
    <w:rsid w:val="00AE1D6E"/>
    <w:rsid w:val="00AE25E7"/>
    <w:rsid w:val="00AE2ABB"/>
    <w:rsid w:val="00AE2DAA"/>
    <w:rsid w:val="00AE2DB8"/>
    <w:rsid w:val="00AE36CA"/>
    <w:rsid w:val="00AE4684"/>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C30"/>
    <w:rsid w:val="00B06E16"/>
    <w:rsid w:val="00B06EE1"/>
    <w:rsid w:val="00B074C6"/>
    <w:rsid w:val="00B0761B"/>
    <w:rsid w:val="00B11056"/>
    <w:rsid w:val="00B12412"/>
    <w:rsid w:val="00B126F2"/>
    <w:rsid w:val="00B128B6"/>
    <w:rsid w:val="00B1308A"/>
    <w:rsid w:val="00B137F8"/>
    <w:rsid w:val="00B154E2"/>
    <w:rsid w:val="00B16FD2"/>
    <w:rsid w:val="00B1702B"/>
    <w:rsid w:val="00B174F8"/>
    <w:rsid w:val="00B20A96"/>
    <w:rsid w:val="00B225C0"/>
    <w:rsid w:val="00B226C8"/>
    <w:rsid w:val="00B22FAE"/>
    <w:rsid w:val="00B234A6"/>
    <w:rsid w:val="00B23DB2"/>
    <w:rsid w:val="00B241AF"/>
    <w:rsid w:val="00B27F57"/>
    <w:rsid w:val="00B30852"/>
    <w:rsid w:val="00B31C62"/>
    <w:rsid w:val="00B32391"/>
    <w:rsid w:val="00B33C61"/>
    <w:rsid w:val="00B346DC"/>
    <w:rsid w:val="00B34B99"/>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2FA3"/>
    <w:rsid w:val="00B83212"/>
    <w:rsid w:val="00B8478F"/>
    <w:rsid w:val="00B85E16"/>
    <w:rsid w:val="00B86C4B"/>
    <w:rsid w:val="00B871B6"/>
    <w:rsid w:val="00B875B6"/>
    <w:rsid w:val="00B92C3B"/>
    <w:rsid w:val="00B93631"/>
    <w:rsid w:val="00B93845"/>
    <w:rsid w:val="00B9399E"/>
    <w:rsid w:val="00B94436"/>
    <w:rsid w:val="00B94AAB"/>
    <w:rsid w:val="00B94FCA"/>
    <w:rsid w:val="00B96ADB"/>
    <w:rsid w:val="00B973AE"/>
    <w:rsid w:val="00B975D9"/>
    <w:rsid w:val="00B97BFD"/>
    <w:rsid w:val="00BA0450"/>
    <w:rsid w:val="00BA045A"/>
    <w:rsid w:val="00BA35F6"/>
    <w:rsid w:val="00BA3B10"/>
    <w:rsid w:val="00BA4859"/>
    <w:rsid w:val="00BA4F3A"/>
    <w:rsid w:val="00BA5A5C"/>
    <w:rsid w:val="00BA5E4E"/>
    <w:rsid w:val="00BA6FF1"/>
    <w:rsid w:val="00BB0B40"/>
    <w:rsid w:val="00BB27C2"/>
    <w:rsid w:val="00BB287E"/>
    <w:rsid w:val="00BB3EA1"/>
    <w:rsid w:val="00BB42EE"/>
    <w:rsid w:val="00BB5F7C"/>
    <w:rsid w:val="00BB6FB0"/>
    <w:rsid w:val="00BC1318"/>
    <w:rsid w:val="00BC27C8"/>
    <w:rsid w:val="00BC29DD"/>
    <w:rsid w:val="00BC3FC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8DB"/>
    <w:rsid w:val="00C00D5A"/>
    <w:rsid w:val="00C02144"/>
    <w:rsid w:val="00C02C75"/>
    <w:rsid w:val="00C033FC"/>
    <w:rsid w:val="00C03B48"/>
    <w:rsid w:val="00C03DAE"/>
    <w:rsid w:val="00C04797"/>
    <w:rsid w:val="00C047A3"/>
    <w:rsid w:val="00C048D7"/>
    <w:rsid w:val="00C049A1"/>
    <w:rsid w:val="00C05618"/>
    <w:rsid w:val="00C056A6"/>
    <w:rsid w:val="00C069E8"/>
    <w:rsid w:val="00C06C76"/>
    <w:rsid w:val="00C07E46"/>
    <w:rsid w:val="00C10063"/>
    <w:rsid w:val="00C10361"/>
    <w:rsid w:val="00C10376"/>
    <w:rsid w:val="00C10723"/>
    <w:rsid w:val="00C10E85"/>
    <w:rsid w:val="00C11808"/>
    <w:rsid w:val="00C128AE"/>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3760A"/>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1F3D"/>
    <w:rsid w:val="00C62B00"/>
    <w:rsid w:val="00C63783"/>
    <w:rsid w:val="00C65B49"/>
    <w:rsid w:val="00C661EE"/>
    <w:rsid w:val="00C66955"/>
    <w:rsid w:val="00C715D7"/>
    <w:rsid w:val="00C72074"/>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01D2"/>
    <w:rsid w:val="00CB2C41"/>
    <w:rsid w:val="00CB30B5"/>
    <w:rsid w:val="00CB310C"/>
    <w:rsid w:val="00CB40EB"/>
    <w:rsid w:val="00CB5799"/>
    <w:rsid w:val="00CB5B28"/>
    <w:rsid w:val="00CB6674"/>
    <w:rsid w:val="00CB7FC3"/>
    <w:rsid w:val="00CC1799"/>
    <w:rsid w:val="00CC431F"/>
    <w:rsid w:val="00CC5DD7"/>
    <w:rsid w:val="00CC6700"/>
    <w:rsid w:val="00CC68CB"/>
    <w:rsid w:val="00CC6A03"/>
    <w:rsid w:val="00CC6B83"/>
    <w:rsid w:val="00CC6BB1"/>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5DF"/>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A66"/>
    <w:rsid w:val="00D245A7"/>
    <w:rsid w:val="00D3114C"/>
    <w:rsid w:val="00D3122E"/>
    <w:rsid w:val="00D319DD"/>
    <w:rsid w:val="00D33389"/>
    <w:rsid w:val="00D35265"/>
    <w:rsid w:val="00D374E7"/>
    <w:rsid w:val="00D41914"/>
    <w:rsid w:val="00D42C86"/>
    <w:rsid w:val="00D42F0B"/>
    <w:rsid w:val="00D42FAF"/>
    <w:rsid w:val="00D4550A"/>
    <w:rsid w:val="00D46A1C"/>
    <w:rsid w:val="00D47D32"/>
    <w:rsid w:val="00D52AB1"/>
    <w:rsid w:val="00D54C02"/>
    <w:rsid w:val="00D5515E"/>
    <w:rsid w:val="00D568D6"/>
    <w:rsid w:val="00D60F88"/>
    <w:rsid w:val="00D61407"/>
    <w:rsid w:val="00D63620"/>
    <w:rsid w:val="00D648A8"/>
    <w:rsid w:val="00D649DA"/>
    <w:rsid w:val="00D64B22"/>
    <w:rsid w:val="00D654CA"/>
    <w:rsid w:val="00D65598"/>
    <w:rsid w:val="00D6594B"/>
    <w:rsid w:val="00D65F7C"/>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62F"/>
    <w:rsid w:val="00D93336"/>
    <w:rsid w:val="00D936DC"/>
    <w:rsid w:val="00D9632A"/>
    <w:rsid w:val="00D971D1"/>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5E3"/>
    <w:rsid w:val="00DB5B6D"/>
    <w:rsid w:val="00DB7B88"/>
    <w:rsid w:val="00DC051A"/>
    <w:rsid w:val="00DC0FD4"/>
    <w:rsid w:val="00DC15C7"/>
    <w:rsid w:val="00DC251C"/>
    <w:rsid w:val="00DC2816"/>
    <w:rsid w:val="00DC3FA0"/>
    <w:rsid w:val="00DC45DF"/>
    <w:rsid w:val="00DC5CD7"/>
    <w:rsid w:val="00DC6072"/>
    <w:rsid w:val="00DC7794"/>
    <w:rsid w:val="00DC77A2"/>
    <w:rsid w:val="00DC7E8A"/>
    <w:rsid w:val="00DD0ABE"/>
    <w:rsid w:val="00DD144B"/>
    <w:rsid w:val="00DD2B14"/>
    <w:rsid w:val="00DD31A2"/>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290"/>
    <w:rsid w:val="00E02675"/>
    <w:rsid w:val="00E03CC7"/>
    <w:rsid w:val="00E047A4"/>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5CDE"/>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424"/>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86CC1"/>
    <w:rsid w:val="00E90C02"/>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3E21"/>
    <w:rsid w:val="00EA4D6B"/>
    <w:rsid w:val="00EA5926"/>
    <w:rsid w:val="00EA6484"/>
    <w:rsid w:val="00EB05F2"/>
    <w:rsid w:val="00EB0940"/>
    <w:rsid w:val="00EB0ADA"/>
    <w:rsid w:val="00EB0D46"/>
    <w:rsid w:val="00EB2044"/>
    <w:rsid w:val="00EB249F"/>
    <w:rsid w:val="00EB3B09"/>
    <w:rsid w:val="00EB430C"/>
    <w:rsid w:val="00EB51A7"/>
    <w:rsid w:val="00EB5DB1"/>
    <w:rsid w:val="00EB721C"/>
    <w:rsid w:val="00EB7AC1"/>
    <w:rsid w:val="00EC0935"/>
    <w:rsid w:val="00EC165E"/>
    <w:rsid w:val="00EC1CD7"/>
    <w:rsid w:val="00EC33C8"/>
    <w:rsid w:val="00EC4992"/>
    <w:rsid w:val="00EC4E3D"/>
    <w:rsid w:val="00EC6C1E"/>
    <w:rsid w:val="00EC6FDB"/>
    <w:rsid w:val="00ED0661"/>
    <w:rsid w:val="00ED0668"/>
    <w:rsid w:val="00ED1312"/>
    <w:rsid w:val="00ED22BE"/>
    <w:rsid w:val="00ED239F"/>
    <w:rsid w:val="00ED39EF"/>
    <w:rsid w:val="00ED3C0A"/>
    <w:rsid w:val="00ED53BB"/>
    <w:rsid w:val="00ED53E3"/>
    <w:rsid w:val="00ED5F43"/>
    <w:rsid w:val="00ED73DC"/>
    <w:rsid w:val="00ED7F10"/>
    <w:rsid w:val="00EE07DB"/>
    <w:rsid w:val="00EE20A5"/>
    <w:rsid w:val="00EE2117"/>
    <w:rsid w:val="00EE2D98"/>
    <w:rsid w:val="00EE30D7"/>
    <w:rsid w:val="00EE3DB1"/>
    <w:rsid w:val="00EE3FAA"/>
    <w:rsid w:val="00EE4B8A"/>
    <w:rsid w:val="00EE5F45"/>
    <w:rsid w:val="00EE76C8"/>
    <w:rsid w:val="00EE7E0A"/>
    <w:rsid w:val="00EF20BE"/>
    <w:rsid w:val="00EF7DD4"/>
    <w:rsid w:val="00F0010F"/>
    <w:rsid w:val="00F00B3C"/>
    <w:rsid w:val="00F0112B"/>
    <w:rsid w:val="00F011BC"/>
    <w:rsid w:val="00F023E1"/>
    <w:rsid w:val="00F02524"/>
    <w:rsid w:val="00F028A6"/>
    <w:rsid w:val="00F04407"/>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C00"/>
    <w:rsid w:val="00F42885"/>
    <w:rsid w:val="00F43C4D"/>
    <w:rsid w:val="00F4464B"/>
    <w:rsid w:val="00F451AA"/>
    <w:rsid w:val="00F45C0D"/>
    <w:rsid w:val="00F46B8A"/>
    <w:rsid w:val="00F47B9F"/>
    <w:rsid w:val="00F5061C"/>
    <w:rsid w:val="00F50C8A"/>
    <w:rsid w:val="00F528DE"/>
    <w:rsid w:val="00F53014"/>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176"/>
    <w:rsid w:val="00F95D6C"/>
    <w:rsid w:val="00F963B0"/>
    <w:rsid w:val="00F9796B"/>
    <w:rsid w:val="00F97A80"/>
    <w:rsid w:val="00FA0252"/>
    <w:rsid w:val="00FA038E"/>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61DF"/>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Opis przedmiotu zamówienia dla cz. 2.docx</dmsv2BaseFileName>
    <dmsv2BaseDisplayName xmlns="http://schemas.microsoft.com/sharepoint/v3">Załącznik nr 1 do SWZ - Opis przedmiotu zamówienia dla cz. 2</dmsv2BaseDisplayName>
    <dmsv2SWPP2ObjectNumber xmlns="http://schemas.microsoft.com/sharepoint/v3">POST/DYS/OLD/GZ/02491/2025                        </dmsv2SWPP2ObjectNumber>
    <dmsv2SWPP2SumMD5 xmlns="http://schemas.microsoft.com/sharepoint/v3">edc05f13c54fdf7057b89f8aff7f009c</dmsv2SWPP2SumMD5>
    <dmsv2BaseMoved xmlns="http://schemas.microsoft.com/sharepoint/v3">false</dmsv2BaseMoved>
    <dmsv2BaseIsSensitive xmlns="http://schemas.microsoft.com/sharepoint/v3">true</dmsv2BaseIsSensitive>
    <dmsv2SWPP2IDSWPP2 xmlns="http://schemas.microsoft.com/sharepoint/v3">686109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22861644</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XD3KHSRJV2AP-1441292327-8231</_dlc_DocId>
    <_dlc_DocIdUrl xmlns="a19cb1c7-c5c7-46d4-85ae-d83685407bba">
      <Url>https://swpp2.dms.gkpge.pl/sites/38/_layouts/15/DocIdRedir.aspx?ID=XD3KHSRJV2AP-1441292327-8231</Url>
      <Description>XD3KHSRJV2AP-1441292327-8231</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3.xml><?xml version="1.0" encoding="utf-8"?>
<ds:datastoreItem xmlns:ds="http://schemas.openxmlformats.org/officeDocument/2006/customXml" ds:itemID="{454C02AF-E839-4789-8567-63F930A9335C}"/>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6F003346-8AB9-4328-8900-D4CF2EFF8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18</Pages>
  <Words>5249</Words>
  <Characters>31496</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Jarosz Klaudia [PGE Dystr. O.Łódź]</cp:lastModifiedBy>
  <cp:revision>107</cp:revision>
  <cp:lastPrinted>2021-02-26T13:14:00Z</cp:lastPrinted>
  <dcterms:created xsi:type="dcterms:W3CDTF">2024-12-03T12:37:00Z</dcterms:created>
  <dcterms:modified xsi:type="dcterms:W3CDTF">2025-07-07T06:13:00Z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435423a8-afee-4772-a82c-a63143fa72af</vt:lpwstr>
  </property>
</Properties>
</file>